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B1654E">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42423C9A" w:rsidR="00067FE2" w:rsidRDefault="00A3057F" w:rsidP="004855B4">
            <w:pPr>
              <w:pStyle w:val="Header"/>
              <w:jc w:val="center"/>
            </w:pPr>
            <w:hyperlink r:id="rId8" w:history="1">
              <w:r w:rsidR="0063335E" w:rsidRPr="0063335E">
                <w:rPr>
                  <w:rStyle w:val="Hyperlink"/>
                </w:rPr>
                <w:t>1244</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9D7E468" w:rsidR="00067FE2" w:rsidRPr="00451297" w:rsidRDefault="002261F4" w:rsidP="004855B4">
            <w:pPr>
              <w:pStyle w:val="Header"/>
              <w:spacing w:before="120" w:after="120"/>
              <w:rPr>
                <w:b w:val="0"/>
                <w:bCs w:val="0"/>
              </w:rPr>
            </w:pPr>
            <w:r w:rsidRPr="00451297">
              <w:rPr>
                <w:rStyle w:val="Strong"/>
                <w:rFonts w:ascii="Roboto" w:hAnsi="Roboto"/>
                <w:b/>
                <w:bCs/>
                <w:color w:val="212529"/>
                <w:shd w:val="clear" w:color="auto" w:fill="FFFFFF"/>
              </w:rPr>
              <w:t>Clarification of Controllable Load Resource Primary Frequency Response Responsibilities</w:t>
            </w:r>
          </w:p>
        </w:tc>
      </w:tr>
      <w:tr w:rsidR="00B4148C" w:rsidRPr="00E01925" w14:paraId="398BCBF4" w14:textId="77777777" w:rsidTr="001A7C60">
        <w:trPr>
          <w:trHeight w:val="602"/>
        </w:trPr>
        <w:tc>
          <w:tcPr>
            <w:tcW w:w="2857" w:type="dxa"/>
            <w:gridSpan w:val="2"/>
            <w:shd w:val="clear" w:color="auto" w:fill="FFFFFF"/>
            <w:vAlign w:val="center"/>
          </w:tcPr>
          <w:p w14:paraId="09FD2663" w14:textId="122C1025" w:rsidR="00B4148C" w:rsidRPr="00B4148C" w:rsidRDefault="00B4148C" w:rsidP="00B4148C">
            <w:pPr>
              <w:pStyle w:val="Header"/>
              <w:rPr>
                <w:bCs w:val="0"/>
              </w:rPr>
            </w:pPr>
            <w:r w:rsidRPr="00E01925">
              <w:rPr>
                <w:bCs w:val="0"/>
              </w:rPr>
              <w:t xml:space="preserve">Date </w:t>
            </w:r>
            <w:r w:rsidR="00841E48">
              <w:rPr>
                <w:bCs w:val="0"/>
              </w:rPr>
              <w:t>of Decision</w:t>
            </w:r>
          </w:p>
        </w:tc>
        <w:tc>
          <w:tcPr>
            <w:tcW w:w="7583" w:type="dxa"/>
            <w:gridSpan w:val="2"/>
            <w:shd w:val="clear" w:color="auto" w:fill="FFFFFF"/>
            <w:vAlign w:val="center"/>
          </w:tcPr>
          <w:p w14:paraId="16A45634" w14:textId="33CF9622" w:rsidR="00B4148C" w:rsidRPr="00E01925" w:rsidRDefault="001A7C60" w:rsidP="00176375">
            <w:pPr>
              <w:pStyle w:val="NormalArial"/>
              <w:spacing w:before="120" w:after="120"/>
            </w:pPr>
            <w:r>
              <w:t xml:space="preserve">September </w:t>
            </w:r>
            <w:r w:rsidR="00A16CE8">
              <w:t>19</w:t>
            </w:r>
            <w:r w:rsidR="00B4148C">
              <w:t>, 2024</w:t>
            </w:r>
          </w:p>
        </w:tc>
      </w:tr>
      <w:tr w:rsidR="00841E48" w:rsidRPr="00E01925" w14:paraId="0B5D99E1" w14:textId="77777777" w:rsidTr="001A7C60">
        <w:trPr>
          <w:trHeight w:val="620"/>
        </w:trPr>
        <w:tc>
          <w:tcPr>
            <w:tcW w:w="2857" w:type="dxa"/>
            <w:gridSpan w:val="2"/>
            <w:shd w:val="clear" w:color="auto" w:fill="FFFFFF"/>
            <w:vAlign w:val="center"/>
          </w:tcPr>
          <w:p w14:paraId="3750647E" w14:textId="1F5E6C7D" w:rsidR="00841E48" w:rsidRPr="00E01925" w:rsidRDefault="00841E48" w:rsidP="00B4148C">
            <w:pPr>
              <w:pStyle w:val="Header"/>
              <w:rPr>
                <w:bCs w:val="0"/>
              </w:rPr>
            </w:pPr>
            <w:r>
              <w:rPr>
                <w:bCs w:val="0"/>
              </w:rPr>
              <w:t>Action</w:t>
            </w:r>
          </w:p>
        </w:tc>
        <w:tc>
          <w:tcPr>
            <w:tcW w:w="7583" w:type="dxa"/>
            <w:gridSpan w:val="2"/>
            <w:shd w:val="clear" w:color="auto" w:fill="FFFFFF"/>
            <w:vAlign w:val="center"/>
          </w:tcPr>
          <w:p w14:paraId="222BF4DD" w14:textId="4F500052" w:rsidR="00841E48" w:rsidDel="00841E48" w:rsidRDefault="00841E48" w:rsidP="00176375">
            <w:pPr>
              <w:pStyle w:val="NormalArial"/>
              <w:spacing w:before="120" w:after="120"/>
            </w:pPr>
            <w:r>
              <w:t>Recommended Approval</w:t>
            </w:r>
          </w:p>
        </w:tc>
      </w:tr>
      <w:tr w:rsidR="00B4148C" w:rsidRPr="00E01925" w14:paraId="4437A539" w14:textId="77777777" w:rsidTr="001A7C60">
        <w:trPr>
          <w:trHeight w:val="629"/>
        </w:trPr>
        <w:tc>
          <w:tcPr>
            <w:tcW w:w="2857" w:type="dxa"/>
            <w:gridSpan w:val="2"/>
            <w:shd w:val="clear" w:color="auto" w:fill="FFFFFF"/>
            <w:vAlign w:val="center"/>
          </w:tcPr>
          <w:p w14:paraId="5EBDA2AF" w14:textId="517C8236" w:rsidR="00B4148C" w:rsidRPr="00B4148C" w:rsidRDefault="00841E48" w:rsidP="00AA59F5">
            <w:pPr>
              <w:pStyle w:val="Header"/>
              <w:spacing w:before="120" w:after="120"/>
            </w:pPr>
            <w:r>
              <w:t>Timeline</w:t>
            </w:r>
          </w:p>
        </w:tc>
        <w:tc>
          <w:tcPr>
            <w:tcW w:w="7583" w:type="dxa"/>
            <w:gridSpan w:val="2"/>
            <w:shd w:val="clear" w:color="auto" w:fill="FFFFFF"/>
            <w:vAlign w:val="center"/>
          </w:tcPr>
          <w:p w14:paraId="196B4B62" w14:textId="3507A0BB" w:rsidR="00B4148C" w:rsidRPr="00B4148C" w:rsidRDefault="00B4148C" w:rsidP="00AA59F5">
            <w:pPr>
              <w:pStyle w:val="Header"/>
              <w:spacing w:before="120" w:after="120"/>
              <w:rPr>
                <w:b w:val="0"/>
              </w:rPr>
            </w:pPr>
            <w:r w:rsidRPr="00B4148C">
              <w:rPr>
                <w:b w:val="0"/>
              </w:rPr>
              <w:t>Normal</w:t>
            </w:r>
          </w:p>
        </w:tc>
      </w:tr>
      <w:tr w:rsidR="008C272A" w:rsidRPr="00E01925" w14:paraId="6940DE32" w14:textId="77777777" w:rsidTr="001A7C60">
        <w:trPr>
          <w:trHeight w:val="629"/>
        </w:trPr>
        <w:tc>
          <w:tcPr>
            <w:tcW w:w="2857" w:type="dxa"/>
            <w:gridSpan w:val="2"/>
            <w:shd w:val="clear" w:color="auto" w:fill="FFFFFF"/>
            <w:vAlign w:val="center"/>
          </w:tcPr>
          <w:p w14:paraId="63C34A7F" w14:textId="5445A6DA" w:rsidR="008C272A" w:rsidRDefault="008C272A" w:rsidP="008C272A">
            <w:pPr>
              <w:pStyle w:val="Header"/>
              <w:spacing w:before="120" w:after="120"/>
            </w:pPr>
            <w:r>
              <w:t>Estimated Impacts</w:t>
            </w:r>
          </w:p>
        </w:tc>
        <w:tc>
          <w:tcPr>
            <w:tcW w:w="7583" w:type="dxa"/>
            <w:gridSpan w:val="2"/>
            <w:shd w:val="clear" w:color="auto" w:fill="FFFFFF"/>
            <w:vAlign w:val="center"/>
          </w:tcPr>
          <w:p w14:paraId="0F1EDA15" w14:textId="547BB450" w:rsidR="008C272A" w:rsidRDefault="008C272A" w:rsidP="008C272A">
            <w:pPr>
              <w:pStyle w:val="Header"/>
              <w:spacing w:before="120" w:after="120"/>
              <w:rPr>
                <w:b w:val="0"/>
                <w:bCs w:val="0"/>
              </w:rPr>
            </w:pPr>
            <w:r>
              <w:rPr>
                <w:b w:val="0"/>
                <w:bCs w:val="0"/>
              </w:rPr>
              <w:t xml:space="preserve">Cost/Budgetary:  </w:t>
            </w:r>
            <w:r w:rsidRPr="008C272A">
              <w:rPr>
                <w:b w:val="0"/>
                <w:bCs w:val="0"/>
              </w:rPr>
              <w:t>Between $70k and $100k</w:t>
            </w:r>
          </w:p>
          <w:p w14:paraId="560DC4B9" w14:textId="58D73432" w:rsidR="008C272A" w:rsidRPr="00B4148C" w:rsidRDefault="008C272A" w:rsidP="008C272A">
            <w:pPr>
              <w:pStyle w:val="Header"/>
              <w:spacing w:before="120" w:after="120"/>
              <w:rPr>
                <w:b w:val="0"/>
              </w:rPr>
            </w:pPr>
            <w:r>
              <w:rPr>
                <w:b w:val="0"/>
                <w:bCs w:val="0"/>
              </w:rPr>
              <w:t xml:space="preserve">Project Duration:  </w:t>
            </w:r>
            <w:r w:rsidRPr="008C272A">
              <w:rPr>
                <w:b w:val="0"/>
                <w:bCs w:val="0"/>
              </w:rPr>
              <w:t>5 to 7 months</w:t>
            </w:r>
          </w:p>
        </w:tc>
      </w:tr>
      <w:tr w:rsidR="00841E48" w:rsidRPr="00E01925" w14:paraId="3304C201" w14:textId="77777777" w:rsidTr="00B1654E">
        <w:trPr>
          <w:trHeight w:val="816"/>
        </w:trPr>
        <w:tc>
          <w:tcPr>
            <w:tcW w:w="2857" w:type="dxa"/>
            <w:gridSpan w:val="2"/>
            <w:shd w:val="clear" w:color="auto" w:fill="FFFFFF"/>
            <w:vAlign w:val="center"/>
          </w:tcPr>
          <w:p w14:paraId="799DBE06" w14:textId="581FBE64" w:rsidR="00841E48" w:rsidDel="00841E48" w:rsidRDefault="00841E48" w:rsidP="00AA59F5">
            <w:pPr>
              <w:pStyle w:val="Header"/>
              <w:spacing w:before="120" w:after="120"/>
            </w:pPr>
            <w:r>
              <w:t>Proposed Effective Date</w:t>
            </w:r>
          </w:p>
        </w:tc>
        <w:tc>
          <w:tcPr>
            <w:tcW w:w="7583" w:type="dxa"/>
            <w:gridSpan w:val="2"/>
            <w:shd w:val="clear" w:color="auto" w:fill="FFFFFF"/>
            <w:vAlign w:val="center"/>
          </w:tcPr>
          <w:p w14:paraId="338FE9B0" w14:textId="1EFC7155" w:rsidR="00841E48" w:rsidRPr="00B4148C" w:rsidRDefault="00FA318D" w:rsidP="00AA59F5">
            <w:pPr>
              <w:pStyle w:val="Header"/>
              <w:spacing w:before="120" w:after="120"/>
              <w:rPr>
                <w:b w:val="0"/>
              </w:rPr>
            </w:pPr>
            <w:r>
              <w:rPr>
                <w:b w:val="0"/>
              </w:rPr>
              <w:t>Upon system implementation</w:t>
            </w:r>
          </w:p>
        </w:tc>
      </w:tr>
      <w:tr w:rsidR="00841E48" w:rsidRPr="00E01925" w14:paraId="052462D2" w14:textId="77777777" w:rsidTr="00B1654E">
        <w:trPr>
          <w:trHeight w:val="816"/>
        </w:trPr>
        <w:tc>
          <w:tcPr>
            <w:tcW w:w="2857" w:type="dxa"/>
            <w:gridSpan w:val="2"/>
            <w:shd w:val="clear" w:color="auto" w:fill="FFFFFF"/>
            <w:vAlign w:val="center"/>
          </w:tcPr>
          <w:p w14:paraId="0436541B" w14:textId="5D3A4363" w:rsidR="00841E48" w:rsidRDefault="00841E48" w:rsidP="00AA59F5">
            <w:pPr>
              <w:pStyle w:val="Header"/>
              <w:spacing w:before="120" w:after="120"/>
            </w:pPr>
            <w:r>
              <w:t>Priority and Rank Assigned</w:t>
            </w:r>
          </w:p>
        </w:tc>
        <w:tc>
          <w:tcPr>
            <w:tcW w:w="7583" w:type="dxa"/>
            <w:gridSpan w:val="2"/>
            <w:shd w:val="clear" w:color="auto" w:fill="FFFFFF"/>
            <w:vAlign w:val="center"/>
          </w:tcPr>
          <w:p w14:paraId="3345503F" w14:textId="7190B71D" w:rsidR="00841E48" w:rsidRDefault="008C272A" w:rsidP="00AA59F5">
            <w:pPr>
              <w:pStyle w:val="Header"/>
              <w:spacing w:before="120" w:after="120"/>
              <w:rPr>
                <w:b w:val="0"/>
              </w:rPr>
            </w:pPr>
            <w:r w:rsidRPr="00111820">
              <w:rPr>
                <w:b w:val="0"/>
              </w:rPr>
              <w:t xml:space="preserve">Priority – </w:t>
            </w:r>
            <w:r w:rsidR="00052DA7" w:rsidRPr="00111820">
              <w:rPr>
                <w:b w:val="0"/>
              </w:rPr>
              <w:t>202</w:t>
            </w:r>
            <w:r w:rsidR="00052DA7">
              <w:rPr>
                <w:b w:val="0"/>
              </w:rPr>
              <w:t>6</w:t>
            </w:r>
            <w:r w:rsidRPr="00111820">
              <w:rPr>
                <w:b w:val="0"/>
              </w:rPr>
              <w:t xml:space="preserve">; Rank </w:t>
            </w:r>
            <w:r w:rsidR="00111820" w:rsidRPr="00111820">
              <w:rPr>
                <w:b w:val="0"/>
              </w:rPr>
              <w:t>–</w:t>
            </w:r>
            <w:r w:rsidRPr="00111820">
              <w:rPr>
                <w:b w:val="0"/>
              </w:rPr>
              <w:t xml:space="preserve"> </w:t>
            </w:r>
            <w:r w:rsidR="002B5C0E">
              <w:rPr>
                <w:b w:val="0"/>
              </w:rPr>
              <w:t>4710</w:t>
            </w:r>
          </w:p>
        </w:tc>
      </w:tr>
      <w:tr w:rsidR="009D17F0" w14:paraId="117EEC9D" w14:textId="77777777" w:rsidTr="00B1654E">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7E53A6DE" w14:textId="6A3C1F09" w:rsidR="002261F4" w:rsidRDefault="002261F4" w:rsidP="00A95DA0">
            <w:pPr>
              <w:pStyle w:val="NormalArial"/>
              <w:spacing w:before="120"/>
            </w:pPr>
            <w:r>
              <w:t>3.6.1, Load Resource Participation</w:t>
            </w:r>
          </w:p>
          <w:p w14:paraId="3356516F" w14:textId="1E912F54" w:rsidR="002261F4" w:rsidRPr="00FB509B" w:rsidRDefault="002261F4" w:rsidP="00A95DA0">
            <w:pPr>
              <w:pStyle w:val="NormalArial"/>
              <w:spacing w:after="120"/>
            </w:pPr>
            <w:r>
              <w:t>6.5.7.5, Ancillary Services Capacity Monitor</w:t>
            </w:r>
            <w:r>
              <w:br/>
              <w:t>8.5.2.1, ERCOT Required Primary Frequency Response</w:t>
            </w:r>
          </w:p>
        </w:tc>
      </w:tr>
      <w:tr w:rsidR="00C9766A" w14:paraId="112502C0" w14:textId="77777777" w:rsidTr="00B1654E">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A95D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657619EC" w:rsidR="00C9766A" w:rsidRPr="00FB509B" w:rsidRDefault="00A95DA0" w:rsidP="00176375">
            <w:pPr>
              <w:pStyle w:val="NormalArial"/>
              <w:spacing w:before="120" w:after="120"/>
            </w:pPr>
            <w:r>
              <w:t>Nodal Operating Guide Revision Request (</w:t>
            </w:r>
            <w:r w:rsidR="002261F4">
              <w:t>NOGRR</w:t>
            </w:r>
            <w:r>
              <w:t xml:space="preserve">) </w:t>
            </w:r>
            <w:r w:rsidR="002261F4">
              <w:t xml:space="preserve">263, </w:t>
            </w:r>
            <w:r w:rsidR="0076556C">
              <w:t xml:space="preserve">Related to NPRR1244, </w:t>
            </w:r>
            <w:r w:rsidR="002261F4" w:rsidRPr="002261F4">
              <w:t>Clarification of Controllable Load Resource Primary Frequency Response Responsibilities</w:t>
            </w:r>
          </w:p>
        </w:tc>
      </w:tr>
      <w:tr w:rsidR="009D17F0" w14:paraId="37367474" w14:textId="77777777" w:rsidTr="00B1654E">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rsidRPr="000F642A">
              <w:t>Revision Description</w:t>
            </w:r>
          </w:p>
        </w:tc>
        <w:tc>
          <w:tcPr>
            <w:tcW w:w="7583" w:type="dxa"/>
            <w:gridSpan w:val="2"/>
            <w:tcBorders>
              <w:bottom w:val="single" w:sz="4" w:space="0" w:color="auto"/>
            </w:tcBorders>
            <w:vAlign w:val="center"/>
          </w:tcPr>
          <w:p w14:paraId="6A00AE95" w14:textId="308AB6CF" w:rsidR="002261F4" w:rsidRPr="00FB509B" w:rsidRDefault="001A5FE7" w:rsidP="00895BC1">
            <w:pPr>
              <w:pStyle w:val="NormalArial"/>
              <w:spacing w:before="120" w:after="120"/>
            </w:pPr>
            <w:r w:rsidRPr="00291C2A">
              <w:t>This Nodal Protocol Revision Request (NPRR)</w:t>
            </w:r>
            <w:r w:rsidR="00291C2A">
              <w:t xml:space="preserve"> aligns provisions regarding </w:t>
            </w:r>
            <w:r w:rsidR="00D37F53">
              <w:t xml:space="preserve">eligibility of </w:t>
            </w:r>
            <w:r w:rsidR="00291C2A">
              <w:t xml:space="preserve">a Controllable Load Resource </w:t>
            </w:r>
            <w:r w:rsidR="00D37F53">
              <w:t>that is not providing Primary Frequency Response (</w:t>
            </w:r>
            <w:r w:rsidR="000D0D3B">
              <w:t>“</w:t>
            </w:r>
            <w:r w:rsidR="00D37F53">
              <w:t>PFR</w:t>
            </w:r>
            <w:r w:rsidR="000D0D3B">
              <w:t>”</w:t>
            </w:r>
            <w:r w:rsidR="00D37F53">
              <w:t xml:space="preserve">) to </w:t>
            </w:r>
            <w:r w:rsidR="00291C2A">
              <w:t>provid</w:t>
            </w:r>
            <w:r w:rsidR="00D37F53">
              <w:t xml:space="preserve">e </w:t>
            </w:r>
            <w:r w:rsidR="00291C2A">
              <w:t>ERCOT Contingency Reserve Service (ECRS)</w:t>
            </w:r>
            <w:r w:rsidR="00BA5A09">
              <w:t>,</w:t>
            </w:r>
            <w:r w:rsidR="00291C2A">
              <w:t xml:space="preserve"> and the calculation of </w:t>
            </w:r>
            <w:r w:rsidR="00D37F53">
              <w:t xml:space="preserve">Physical Responsive Capability (PRC) </w:t>
            </w:r>
            <w:r w:rsidR="00291C2A">
              <w:t xml:space="preserve">to include only the capacity of </w:t>
            </w:r>
            <w:r w:rsidR="00D37F53">
              <w:t xml:space="preserve">Controllable Load Resources </w:t>
            </w:r>
            <w:r w:rsidR="00291C2A">
              <w:t xml:space="preserve">when they are qualified </w:t>
            </w:r>
            <w:r w:rsidR="00D37F53">
              <w:t xml:space="preserve">to provide </w:t>
            </w:r>
            <w:r w:rsidR="00291C2A">
              <w:t xml:space="preserve">Regulation </w:t>
            </w:r>
            <w:r w:rsidR="00240698">
              <w:t xml:space="preserve">Service </w:t>
            </w:r>
            <w:r w:rsidR="00291C2A">
              <w:t>and/or Responsive Reserve (RRS)</w:t>
            </w:r>
            <w:r w:rsidR="00D37F53">
              <w:t xml:space="preserve"> which requires the Controllable Load Resource to be capable of providing PFR</w:t>
            </w:r>
            <w:r w:rsidR="00291C2A">
              <w:t xml:space="preserve">. </w:t>
            </w:r>
          </w:p>
        </w:tc>
      </w:tr>
      <w:tr w:rsidR="009D17F0" w14:paraId="7C0519CA" w14:textId="77777777" w:rsidTr="00B1654E">
        <w:trPr>
          <w:trHeight w:val="518"/>
        </w:trPr>
        <w:tc>
          <w:tcPr>
            <w:tcW w:w="2857" w:type="dxa"/>
            <w:gridSpan w:val="2"/>
            <w:shd w:val="clear" w:color="auto" w:fill="FFFFFF"/>
            <w:vAlign w:val="center"/>
          </w:tcPr>
          <w:p w14:paraId="29058C87" w14:textId="77777777" w:rsidR="009D17F0" w:rsidRDefault="009D17F0" w:rsidP="00F44236">
            <w:pPr>
              <w:pStyle w:val="Header"/>
            </w:pPr>
            <w:r>
              <w:t>Reason for Revision</w:t>
            </w:r>
          </w:p>
          <w:p w14:paraId="3F1E5650" w14:textId="77777777" w:rsidR="00861F90" w:rsidRPr="00861F90" w:rsidRDefault="00861F90" w:rsidP="00A76996"/>
        </w:tc>
        <w:tc>
          <w:tcPr>
            <w:tcW w:w="7583" w:type="dxa"/>
            <w:gridSpan w:val="2"/>
            <w:vAlign w:val="center"/>
          </w:tcPr>
          <w:p w14:paraId="43F2A15B" w14:textId="0B70AFB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5pt" o:ole="">
                  <v:imagedata r:id="rId9" o:title=""/>
                </v:shape>
                <w:control r:id="rId10" w:name="TextBox112" w:shapeid="_x0000_i105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69DA8AB1"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53" type="#_x0000_t75" style="width:15.6pt;height:15pt" o:ole="">
                  <v:imagedata r:id="rId9" o:title=""/>
                </v:shape>
                <w:control r:id="rId12" w:name="TextBox17" w:shapeid="_x0000_i105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6C99143" w:rsidR="00555554" w:rsidRPr="00BD53C5" w:rsidRDefault="00555554" w:rsidP="00555554">
            <w:pPr>
              <w:pStyle w:val="NormalArial"/>
              <w:spacing w:before="120"/>
              <w:ind w:left="432" w:hanging="432"/>
              <w:rPr>
                <w:rFonts w:cs="Arial"/>
                <w:color w:val="000000"/>
              </w:rPr>
            </w:pPr>
            <w:r w:rsidRPr="006629C8">
              <w:lastRenderedPageBreak/>
              <w:object w:dxaOrig="225" w:dyaOrig="225" w14:anchorId="021A3F14">
                <v:shape id="_x0000_i1055" type="#_x0000_t75" style="width:15.6pt;height:15pt" o:ole="">
                  <v:imagedata r:id="rId9" o:title=""/>
                </v:shape>
                <w:control r:id="rId14" w:name="TextBox122" w:shapeid="_x0000_i105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D3EA806" w:rsidR="00E71C39" w:rsidRDefault="00E71C39" w:rsidP="00E71C39">
            <w:pPr>
              <w:pStyle w:val="NormalArial"/>
              <w:spacing w:before="120"/>
              <w:rPr>
                <w:iCs/>
                <w:kern w:val="24"/>
              </w:rPr>
            </w:pPr>
            <w:r w:rsidRPr="006629C8">
              <w:object w:dxaOrig="225" w:dyaOrig="225" w14:anchorId="200A7673">
                <v:shape id="_x0000_i1057" type="#_x0000_t75" style="width:15.6pt;height:15pt" o:ole="">
                  <v:imagedata r:id="rId16" o:title=""/>
                </v:shape>
                <w:control r:id="rId17" w:name="TextBox13" w:shapeid="_x0000_i1057"/>
              </w:object>
            </w:r>
            <w:r w:rsidRPr="006629C8">
              <w:t xml:space="preserve">  </w:t>
            </w:r>
            <w:r w:rsidR="00ED3965" w:rsidRPr="00344591">
              <w:rPr>
                <w:iCs/>
                <w:kern w:val="24"/>
              </w:rPr>
              <w:t>General system and/or process improvement(s)</w:t>
            </w:r>
          </w:p>
          <w:p w14:paraId="17096D73" w14:textId="15AA4B5D" w:rsidR="00E71C39" w:rsidRDefault="00E71C39" w:rsidP="00E71C39">
            <w:pPr>
              <w:pStyle w:val="NormalArial"/>
              <w:spacing w:before="120"/>
              <w:rPr>
                <w:iCs/>
                <w:kern w:val="24"/>
              </w:rPr>
            </w:pPr>
            <w:r w:rsidRPr="006629C8">
              <w:object w:dxaOrig="225" w:dyaOrig="225" w14:anchorId="4C6ED319">
                <v:shape id="_x0000_i1059" type="#_x0000_t75" style="width:15.6pt;height:15pt" o:ole="">
                  <v:imagedata r:id="rId9" o:title=""/>
                </v:shape>
                <w:control r:id="rId18" w:name="TextBox14" w:shapeid="_x0000_i1059"/>
              </w:object>
            </w:r>
            <w:r w:rsidRPr="006629C8">
              <w:t xml:space="preserve">  </w:t>
            </w:r>
            <w:r>
              <w:rPr>
                <w:iCs/>
                <w:kern w:val="24"/>
              </w:rPr>
              <w:t>Regulatory requirements</w:t>
            </w:r>
          </w:p>
          <w:p w14:paraId="5FB89AD5" w14:textId="07A3394D" w:rsidR="00E71C39" w:rsidRPr="00CD242D" w:rsidRDefault="00E71C39" w:rsidP="00E71C39">
            <w:pPr>
              <w:pStyle w:val="NormalArial"/>
              <w:spacing w:before="120"/>
              <w:rPr>
                <w:rFonts w:cs="Arial"/>
                <w:color w:val="000000"/>
              </w:rPr>
            </w:pPr>
            <w:r w:rsidRPr="006629C8">
              <w:object w:dxaOrig="225" w:dyaOrig="225" w14:anchorId="52A53E32">
                <v:shape id="_x0000_i1061" type="#_x0000_t75" style="width:15.6pt;height:15pt" o:ole="">
                  <v:imagedata r:id="rId9" o:title=""/>
                </v:shape>
                <w:control r:id="rId19" w:name="TextBox15" w:shapeid="_x0000_i106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1654E">
        <w:trPr>
          <w:trHeight w:val="518"/>
        </w:trPr>
        <w:tc>
          <w:tcPr>
            <w:tcW w:w="2857" w:type="dxa"/>
            <w:gridSpan w:val="2"/>
            <w:shd w:val="clear" w:color="auto" w:fill="FFFFFF"/>
            <w:vAlign w:val="center"/>
          </w:tcPr>
          <w:p w14:paraId="6ABB5F27" w14:textId="61EC6BB8" w:rsidR="00625E5D" w:rsidRDefault="00555554" w:rsidP="00A76996">
            <w:pPr>
              <w:pStyle w:val="Header"/>
              <w:spacing w:before="120" w:after="120"/>
            </w:pPr>
            <w:r w:rsidRPr="000F642A">
              <w:lastRenderedPageBreak/>
              <w:t>Justification of Reason for Revision and Market Impacts</w:t>
            </w:r>
          </w:p>
        </w:tc>
        <w:tc>
          <w:tcPr>
            <w:tcW w:w="7583" w:type="dxa"/>
            <w:gridSpan w:val="2"/>
            <w:vAlign w:val="center"/>
          </w:tcPr>
          <w:p w14:paraId="15EED634" w14:textId="797B8133" w:rsidR="00704A52" w:rsidRDefault="00643C0D" w:rsidP="00AA59F5">
            <w:pPr>
              <w:pStyle w:val="NormalArial"/>
              <w:spacing w:before="120" w:after="120"/>
              <w:rPr>
                <w:iCs/>
                <w:kern w:val="24"/>
              </w:rPr>
            </w:pPr>
            <w:r>
              <w:rPr>
                <w:iCs/>
                <w:kern w:val="24"/>
              </w:rPr>
              <w:t xml:space="preserve">This NPRR aligns the Nodal Protocols with NOGRR263, which </w:t>
            </w:r>
            <w:r w:rsidR="000D50D8">
              <w:rPr>
                <w:iCs/>
                <w:kern w:val="24"/>
              </w:rPr>
              <w:t xml:space="preserve">clarifies Nodal Operating Guides to </w:t>
            </w:r>
            <w:r w:rsidR="00704A52">
              <w:rPr>
                <w:iCs/>
                <w:kern w:val="24"/>
              </w:rPr>
              <w:t xml:space="preserve">enable </w:t>
            </w:r>
            <w:r>
              <w:rPr>
                <w:iCs/>
                <w:kern w:val="24"/>
              </w:rPr>
              <w:t xml:space="preserve">a </w:t>
            </w:r>
            <w:r w:rsidR="000D50D8">
              <w:rPr>
                <w:iCs/>
                <w:kern w:val="24"/>
              </w:rPr>
              <w:t xml:space="preserve">Load Resource </w:t>
            </w:r>
            <w:r w:rsidR="00704A52">
              <w:rPr>
                <w:iCs/>
                <w:kern w:val="24"/>
              </w:rPr>
              <w:t>to r</w:t>
            </w:r>
            <w:r w:rsidR="000D50D8">
              <w:rPr>
                <w:iCs/>
                <w:kern w:val="24"/>
              </w:rPr>
              <w:t xml:space="preserve">egister as a </w:t>
            </w:r>
            <w:r>
              <w:rPr>
                <w:iCs/>
                <w:kern w:val="24"/>
              </w:rPr>
              <w:t xml:space="preserve">Controllable Load Resource </w:t>
            </w:r>
            <w:r w:rsidR="00704A52">
              <w:rPr>
                <w:iCs/>
                <w:kern w:val="24"/>
              </w:rPr>
              <w:t xml:space="preserve">even if it is not capable of providing </w:t>
            </w:r>
            <w:r w:rsidR="000D50D8">
              <w:rPr>
                <w:iCs/>
                <w:kern w:val="24"/>
              </w:rPr>
              <w:t xml:space="preserve">PFR.  </w:t>
            </w:r>
          </w:p>
          <w:p w14:paraId="0C56009C" w14:textId="7C11C63C" w:rsidR="00704A52" w:rsidRDefault="00704A52" w:rsidP="00AA59F5">
            <w:pPr>
              <w:pStyle w:val="NormalArial"/>
              <w:spacing w:before="120" w:after="120"/>
              <w:rPr>
                <w:iCs/>
                <w:kern w:val="24"/>
              </w:rPr>
            </w:pPr>
            <w:r>
              <w:rPr>
                <w:iCs/>
                <w:kern w:val="24"/>
              </w:rPr>
              <w:t>This NPRR maintains existing provisions that require a</w:t>
            </w:r>
            <w:r w:rsidR="000D50D8">
              <w:rPr>
                <w:iCs/>
                <w:kern w:val="24"/>
              </w:rPr>
              <w:t xml:space="preserve"> Controllable Load Resource </w:t>
            </w:r>
            <w:r>
              <w:rPr>
                <w:iCs/>
                <w:kern w:val="24"/>
              </w:rPr>
              <w:t xml:space="preserve">to </w:t>
            </w:r>
            <w:r w:rsidR="000D50D8">
              <w:rPr>
                <w:iCs/>
                <w:kern w:val="24"/>
              </w:rPr>
              <w:t xml:space="preserve">be capable of providing PFR in order to be eligible to provide Regulation </w:t>
            </w:r>
            <w:r w:rsidR="00200861">
              <w:rPr>
                <w:iCs/>
                <w:kern w:val="24"/>
              </w:rPr>
              <w:t xml:space="preserve">Service </w:t>
            </w:r>
            <w:r w:rsidR="000D50D8">
              <w:rPr>
                <w:iCs/>
                <w:kern w:val="24"/>
              </w:rPr>
              <w:t>and/or RRS</w:t>
            </w:r>
            <w:r w:rsidR="000F642A">
              <w:rPr>
                <w:iCs/>
                <w:kern w:val="24"/>
              </w:rPr>
              <w:t xml:space="preserve"> but</w:t>
            </w:r>
            <w:r w:rsidR="000D50D8">
              <w:rPr>
                <w:iCs/>
                <w:kern w:val="24"/>
              </w:rPr>
              <w:t xml:space="preserve"> </w:t>
            </w:r>
            <w:r>
              <w:rPr>
                <w:iCs/>
                <w:kern w:val="24"/>
              </w:rPr>
              <w:t xml:space="preserve">eliminates this requirement as to a Controllable Load Resource that </w:t>
            </w:r>
            <w:r w:rsidR="000D50D8">
              <w:rPr>
                <w:iCs/>
                <w:kern w:val="24"/>
              </w:rPr>
              <w:t>provide</w:t>
            </w:r>
            <w:r>
              <w:rPr>
                <w:iCs/>
                <w:kern w:val="24"/>
              </w:rPr>
              <w:t>s</w:t>
            </w:r>
            <w:r w:rsidR="000D50D8">
              <w:rPr>
                <w:iCs/>
                <w:kern w:val="24"/>
              </w:rPr>
              <w:t xml:space="preserve"> ECRS</w:t>
            </w:r>
            <w:r>
              <w:rPr>
                <w:iCs/>
                <w:kern w:val="24"/>
              </w:rPr>
              <w:t>.</w:t>
            </w:r>
            <w:r w:rsidR="00C96CFE">
              <w:rPr>
                <w:iCs/>
                <w:kern w:val="24"/>
              </w:rPr>
              <w:t xml:space="preserve">  This change will remove a disincentive for a Load Resource to register as a Controllable Load Resource since current provisions would eliminate the ability of the Load Resource to provide ECRS just because it registered as a Controllable Load Resource. </w:t>
            </w:r>
            <w:r>
              <w:rPr>
                <w:iCs/>
                <w:kern w:val="24"/>
              </w:rPr>
              <w:t xml:space="preserve">  </w:t>
            </w:r>
          </w:p>
          <w:p w14:paraId="313E5647" w14:textId="50EEE03C" w:rsidR="004D6583" w:rsidRPr="00427E8F" w:rsidRDefault="00704A52" w:rsidP="00AA59F5">
            <w:pPr>
              <w:pStyle w:val="NormalArial"/>
              <w:spacing w:before="120" w:after="120"/>
            </w:pPr>
            <w:r>
              <w:t xml:space="preserve">These changes allow </w:t>
            </w:r>
            <w:r w:rsidR="00C96CFE">
              <w:t xml:space="preserve">additional </w:t>
            </w:r>
            <w:r>
              <w:t>Load Resources to register as Controllable Load Resources and thereby provide ERCOT greater visibility and</w:t>
            </w:r>
            <w:r w:rsidR="00C96CFE">
              <w:t xml:space="preserve"> </w:t>
            </w:r>
            <w:r>
              <w:t>control over such Load Resources.</w:t>
            </w:r>
          </w:p>
        </w:tc>
      </w:tr>
      <w:tr w:rsidR="00841E48" w14:paraId="321F6053" w14:textId="77777777" w:rsidTr="00B1654E">
        <w:trPr>
          <w:trHeight w:val="518"/>
        </w:trPr>
        <w:tc>
          <w:tcPr>
            <w:tcW w:w="2857" w:type="dxa"/>
            <w:gridSpan w:val="2"/>
            <w:shd w:val="clear" w:color="auto" w:fill="FFFFFF"/>
            <w:vAlign w:val="center"/>
          </w:tcPr>
          <w:p w14:paraId="2333037E" w14:textId="62399E76" w:rsidR="00841E48" w:rsidRPr="000F642A" w:rsidRDefault="00841E48" w:rsidP="0082746C">
            <w:pPr>
              <w:pStyle w:val="Header"/>
              <w:spacing w:before="120" w:after="120"/>
            </w:pPr>
            <w:r>
              <w:t>PRS Decision</w:t>
            </w:r>
          </w:p>
        </w:tc>
        <w:tc>
          <w:tcPr>
            <w:tcW w:w="7583" w:type="dxa"/>
            <w:gridSpan w:val="2"/>
            <w:vAlign w:val="center"/>
          </w:tcPr>
          <w:p w14:paraId="4E6F1C84" w14:textId="77777777" w:rsidR="00841E48" w:rsidRDefault="00841E48" w:rsidP="00B1654E">
            <w:pPr>
              <w:pStyle w:val="NormalArial"/>
              <w:spacing w:before="120" w:after="120"/>
              <w:rPr>
                <w:iCs/>
                <w:kern w:val="24"/>
              </w:rPr>
            </w:pPr>
            <w:r>
              <w:rPr>
                <w:iCs/>
                <w:kern w:val="24"/>
              </w:rPr>
              <w:t>On 8/8/24, PRS voted unanimously to recommend approval of NPRR1244 as submitted.  All Market Segments participated in the vote.</w:t>
            </w:r>
          </w:p>
          <w:p w14:paraId="7719C173" w14:textId="2B8B5C9F" w:rsidR="0074537D" w:rsidRDefault="0074537D" w:rsidP="00B1654E">
            <w:pPr>
              <w:pStyle w:val="NormalArial"/>
              <w:spacing w:before="120" w:after="120"/>
              <w:rPr>
                <w:iCs/>
                <w:kern w:val="24"/>
              </w:rPr>
            </w:pPr>
            <w:r>
              <w:rPr>
                <w:iCs/>
                <w:kern w:val="24"/>
              </w:rPr>
              <w:t xml:space="preserve">On 9/12/24, PRS voted unanimously to endorse and forward to TAC the 8/8/24 PRS Report as revised by PRS and 9/6/24 Impact Analysis for NPRR1244 with a recommended priority of </w:t>
            </w:r>
            <w:r w:rsidRPr="00111820">
              <w:rPr>
                <w:iCs/>
                <w:kern w:val="24"/>
              </w:rPr>
              <w:t xml:space="preserve">2025 and rank of </w:t>
            </w:r>
            <w:r w:rsidR="00111820">
              <w:rPr>
                <w:iCs/>
                <w:kern w:val="24"/>
              </w:rPr>
              <w:t>4530</w:t>
            </w:r>
            <w:r>
              <w:rPr>
                <w:iCs/>
                <w:kern w:val="24"/>
              </w:rPr>
              <w:t>.  All Market Segments participated in the vote.</w:t>
            </w:r>
          </w:p>
        </w:tc>
      </w:tr>
      <w:tr w:rsidR="00841E48" w14:paraId="3D1A1D94" w14:textId="77777777" w:rsidTr="00A16CE8">
        <w:trPr>
          <w:trHeight w:val="518"/>
        </w:trPr>
        <w:tc>
          <w:tcPr>
            <w:tcW w:w="2857" w:type="dxa"/>
            <w:gridSpan w:val="2"/>
            <w:shd w:val="clear" w:color="auto" w:fill="FFFFFF"/>
            <w:vAlign w:val="center"/>
          </w:tcPr>
          <w:p w14:paraId="1AAC2E44" w14:textId="27F7EBEA" w:rsidR="00841E48" w:rsidRPr="000F642A" w:rsidRDefault="00841E48" w:rsidP="0082746C">
            <w:pPr>
              <w:pStyle w:val="Header"/>
              <w:spacing w:before="120" w:after="120"/>
            </w:pPr>
            <w:r>
              <w:t>Summary of PRS Discussion</w:t>
            </w:r>
          </w:p>
        </w:tc>
        <w:tc>
          <w:tcPr>
            <w:tcW w:w="7583" w:type="dxa"/>
            <w:gridSpan w:val="2"/>
            <w:vAlign w:val="center"/>
          </w:tcPr>
          <w:p w14:paraId="12C8E268" w14:textId="77777777" w:rsidR="00841E48" w:rsidRDefault="00841E48" w:rsidP="00B1654E">
            <w:pPr>
              <w:pStyle w:val="NormalArial"/>
              <w:spacing w:before="120" w:after="120"/>
              <w:rPr>
                <w:iCs/>
                <w:kern w:val="24"/>
              </w:rPr>
            </w:pPr>
            <w:r>
              <w:rPr>
                <w:iCs/>
                <w:kern w:val="24"/>
              </w:rPr>
              <w:t xml:space="preserve">On 8/8/24, </w:t>
            </w:r>
            <w:r w:rsidR="00D42ECE">
              <w:rPr>
                <w:iCs/>
                <w:kern w:val="24"/>
              </w:rPr>
              <w:t>PRS reviewed NPRR1244 and referenced NOGRR263 at ROS.</w:t>
            </w:r>
          </w:p>
          <w:p w14:paraId="5A77B2FB" w14:textId="7B0B31E8" w:rsidR="0074537D" w:rsidRDefault="0074537D" w:rsidP="00B1654E">
            <w:pPr>
              <w:pStyle w:val="NormalArial"/>
              <w:spacing w:before="120" w:after="120"/>
              <w:rPr>
                <w:iCs/>
                <w:kern w:val="24"/>
              </w:rPr>
            </w:pPr>
            <w:r>
              <w:rPr>
                <w:iCs/>
                <w:kern w:val="24"/>
              </w:rPr>
              <w:t xml:space="preserve">On 9/12/24, PRS reviewed the 9/6/24 Impact Analysis and </w:t>
            </w:r>
            <w:r w:rsidR="0065543B">
              <w:rPr>
                <w:iCs/>
                <w:kern w:val="24"/>
              </w:rPr>
              <w:t>revised</w:t>
            </w:r>
            <w:r w:rsidR="008B4B0C">
              <w:rPr>
                <w:iCs/>
                <w:kern w:val="24"/>
              </w:rPr>
              <w:t xml:space="preserve"> the title of</w:t>
            </w:r>
            <w:r>
              <w:rPr>
                <w:iCs/>
                <w:kern w:val="24"/>
              </w:rPr>
              <w:t xml:space="preserve"> NPRR1244 in response to </w:t>
            </w:r>
            <w:r w:rsidR="0065543B">
              <w:rPr>
                <w:iCs/>
                <w:kern w:val="24"/>
              </w:rPr>
              <w:t xml:space="preserve">ROS retitling </w:t>
            </w:r>
            <w:r>
              <w:rPr>
                <w:iCs/>
                <w:kern w:val="24"/>
              </w:rPr>
              <w:t xml:space="preserve">NOGRR263 at </w:t>
            </w:r>
            <w:r w:rsidR="0065543B">
              <w:rPr>
                <w:iCs/>
                <w:kern w:val="24"/>
              </w:rPr>
              <w:t xml:space="preserve">their </w:t>
            </w:r>
            <w:r>
              <w:rPr>
                <w:iCs/>
                <w:kern w:val="24"/>
              </w:rPr>
              <w:t xml:space="preserve">September 9, 2024 meeting. </w:t>
            </w:r>
            <w:r w:rsidR="00A929E4">
              <w:rPr>
                <w:iCs/>
                <w:kern w:val="24"/>
              </w:rPr>
              <w:t xml:space="preserve">ERCOT Staff clarified that NPRR1244 is not dependent on NPRR1188, </w:t>
            </w:r>
            <w:r w:rsidR="00A929E4" w:rsidRPr="00A929E4">
              <w:rPr>
                <w:iCs/>
                <w:kern w:val="24"/>
              </w:rPr>
              <w:t>Implement Nodal Dispatch and Energy Settlement for Controllable Load Resources</w:t>
            </w:r>
            <w:r w:rsidR="00A929E4">
              <w:rPr>
                <w:iCs/>
                <w:kern w:val="24"/>
              </w:rPr>
              <w:t>.</w:t>
            </w:r>
          </w:p>
        </w:tc>
      </w:tr>
      <w:tr w:rsidR="00A16CE8" w14:paraId="5D58F257" w14:textId="77777777" w:rsidTr="00A16CE8">
        <w:trPr>
          <w:trHeight w:val="518"/>
        </w:trPr>
        <w:tc>
          <w:tcPr>
            <w:tcW w:w="2857" w:type="dxa"/>
            <w:gridSpan w:val="2"/>
            <w:shd w:val="clear" w:color="auto" w:fill="FFFFFF"/>
            <w:vAlign w:val="center"/>
          </w:tcPr>
          <w:p w14:paraId="55CE9C8F" w14:textId="4135CC2E" w:rsidR="00A16CE8" w:rsidRDefault="00A16CE8" w:rsidP="0082746C">
            <w:pPr>
              <w:pStyle w:val="Header"/>
              <w:spacing w:before="120" w:after="120"/>
            </w:pPr>
            <w:r>
              <w:lastRenderedPageBreak/>
              <w:t>TAC Decision</w:t>
            </w:r>
          </w:p>
        </w:tc>
        <w:tc>
          <w:tcPr>
            <w:tcW w:w="7583" w:type="dxa"/>
            <w:gridSpan w:val="2"/>
            <w:vAlign w:val="center"/>
          </w:tcPr>
          <w:p w14:paraId="72590D1C" w14:textId="22AA02C2" w:rsidR="00A16CE8" w:rsidRDefault="00A16CE8" w:rsidP="00B1654E">
            <w:pPr>
              <w:pStyle w:val="NormalArial"/>
              <w:spacing w:before="120" w:after="120"/>
              <w:rPr>
                <w:iCs/>
                <w:kern w:val="24"/>
              </w:rPr>
            </w:pPr>
            <w:r>
              <w:rPr>
                <w:iCs/>
                <w:kern w:val="24"/>
              </w:rPr>
              <w:t>On 9/19/24, TAC voted unanimously t</w:t>
            </w:r>
            <w:r w:rsidRPr="00A16CE8">
              <w:rPr>
                <w:iCs/>
                <w:kern w:val="24"/>
              </w:rPr>
              <w:t>o recommend approval of NPRR1244 as recommended by PRS in the 9/12/24 PRS Report; and the 9/13/24 Revised Impact Analysis; with a recommended priority of 2026 and rank of 4710</w:t>
            </w:r>
            <w:r>
              <w:rPr>
                <w:iCs/>
                <w:kern w:val="24"/>
              </w:rPr>
              <w:t xml:space="preserve">.  All Market Segments participated in the vote. </w:t>
            </w:r>
          </w:p>
        </w:tc>
      </w:tr>
      <w:tr w:rsidR="00A16CE8" w14:paraId="3DEEAB2E" w14:textId="77777777" w:rsidTr="00A16CE8">
        <w:trPr>
          <w:trHeight w:val="518"/>
        </w:trPr>
        <w:tc>
          <w:tcPr>
            <w:tcW w:w="2857" w:type="dxa"/>
            <w:gridSpan w:val="2"/>
            <w:shd w:val="clear" w:color="auto" w:fill="FFFFFF"/>
            <w:vAlign w:val="center"/>
          </w:tcPr>
          <w:p w14:paraId="53A5F755" w14:textId="15DF5241" w:rsidR="00A16CE8" w:rsidRDefault="00A16CE8" w:rsidP="0082746C">
            <w:pPr>
              <w:pStyle w:val="Header"/>
              <w:spacing w:before="120" w:after="120"/>
            </w:pPr>
            <w:r>
              <w:t>Summary of TAC Discussion</w:t>
            </w:r>
          </w:p>
        </w:tc>
        <w:tc>
          <w:tcPr>
            <w:tcW w:w="7583" w:type="dxa"/>
            <w:gridSpan w:val="2"/>
            <w:vAlign w:val="center"/>
          </w:tcPr>
          <w:p w14:paraId="210E5564" w14:textId="7D9E8F5D" w:rsidR="00A16CE8" w:rsidRDefault="00A16CE8" w:rsidP="00B1654E">
            <w:pPr>
              <w:pStyle w:val="NormalArial"/>
              <w:spacing w:before="120" w:after="120"/>
              <w:rPr>
                <w:iCs/>
                <w:kern w:val="24"/>
              </w:rPr>
            </w:pPr>
            <w:r w:rsidRPr="00A16CE8">
              <w:rPr>
                <w:iCs/>
                <w:kern w:val="24"/>
              </w:rPr>
              <w:t xml:space="preserve">On 9/19/24, </w:t>
            </w:r>
            <w:r w:rsidR="00052DA7">
              <w:rPr>
                <w:iCs/>
                <w:kern w:val="24"/>
              </w:rPr>
              <w:t xml:space="preserve">participants reviewed the 9/13/24 Revised Impact Analysis and </w:t>
            </w:r>
            <w:r w:rsidR="002B5C0E">
              <w:rPr>
                <w:iCs/>
                <w:kern w:val="24"/>
              </w:rPr>
              <w:t xml:space="preserve">reprioritized implementation to occur after </w:t>
            </w:r>
            <w:r w:rsidR="00052DA7">
              <w:rPr>
                <w:iCs/>
                <w:kern w:val="24"/>
              </w:rPr>
              <w:t>the Real-Time Co-Optimization (RTC) project</w:t>
            </w:r>
            <w:r w:rsidR="002B5C0E">
              <w:rPr>
                <w:iCs/>
                <w:kern w:val="24"/>
              </w:rPr>
              <w:t xml:space="preserve"> is complete</w:t>
            </w:r>
            <w:r w:rsidR="00A240CF">
              <w:rPr>
                <w:iCs/>
                <w:kern w:val="24"/>
              </w:rPr>
              <w:t>d</w:t>
            </w:r>
            <w:r w:rsidR="00052DA7">
              <w:rPr>
                <w:iCs/>
                <w:kern w:val="24"/>
              </w:rPr>
              <w:t xml:space="preserve">. </w:t>
            </w:r>
          </w:p>
        </w:tc>
      </w:tr>
      <w:tr w:rsidR="00A16CE8" w14:paraId="2C2F4ADC" w14:textId="77777777" w:rsidTr="00A240CF">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AF46FF" w14:textId="2B91159E" w:rsidR="00A16CE8" w:rsidRDefault="00A16CE8" w:rsidP="00A16CE8">
            <w:pPr>
              <w:pStyle w:val="Header"/>
              <w:spacing w:before="120" w:after="120"/>
            </w:pPr>
            <w:r w:rsidRPr="00BE4847">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vAlign w:val="center"/>
          </w:tcPr>
          <w:p w14:paraId="52582E53" w14:textId="554B7E9C" w:rsidR="00A16CE8" w:rsidRPr="00246274" w:rsidRDefault="00A16CE8" w:rsidP="00A16CE8">
            <w:pPr>
              <w:pStyle w:val="NormalArial"/>
              <w:spacing w:before="120" w:after="120"/>
            </w:pPr>
            <w:r w:rsidRPr="00246274">
              <w:object w:dxaOrig="225" w:dyaOrig="225" w14:anchorId="77F71175">
                <v:shape id="_x0000_i1063" type="#_x0000_t75" style="width:15.6pt;height:15pt" o:ole="">
                  <v:imagedata r:id="rId20" o:title=""/>
                </v:shape>
                <w:control r:id="rId21" w:name="TextBox111" w:shapeid="_x0000_i1063"/>
              </w:object>
            </w:r>
            <w:r w:rsidRPr="00246274">
              <w:t xml:space="preserve">  Revision Request ties to Reason for Revision as explained in Justification </w:t>
            </w:r>
          </w:p>
          <w:p w14:paraId="1BF605FD" w14:textId="68A1E40E" w:rsidR="00A16CE8" w:rsidRPr="00246274" w:rsidRDefault="00A16CE8" w:rsidP="00A16CE8">
            <w:pPr>
              <w:pStyle w:val="NormalArial"/>
              <w:spacing w:before="120" w:after="120"/>
            </w:pPr>
            <w:r w:rsidRPr="00246274">
              <w:object w:dxaOrig="225" w:dyaOrig="225" w14:anchorId="5C65A525">
                <v:shape id="_x0000_i1065" type="#_x0000_t75" style="width:15.6pt;height:15pt" o:ole="">
                  <v:imagedata r:id="rId22" o:title=""/>
                </v:shape>
                <w:control r:id="rId23" w:name="TextBox16" w:shapeid="_x0000_i1065"/>
              </w:object>
            </w:r>
            <w:r w:rsidRPr="00246274">
              <w:t xml:space="preserve">  Impact Analysis reviewed and impacts are justified as explained in Justification</w:t>
            </w:r>
          </w:p>
          <w:p w14:paraId="48507A99" w14:textId="0E924017" w:rsidR="00A16CE8" w:rsidRPr="00246274" w:rsidRDefault="00A16CE8" w:rsidP="00A16CE8">
            <w:pPr>
              <w:pStyle w:val="NormalArial"/>
              <w:spacing w:before="120" w:after="120"/>
            </w:pPr>
            <w:r w:rsidRPr="00246274">
              <w:object w:dxaOrig="225" w:dyaOrig="225" w14:anchorId="427D6F28">
                <v:shape id="_x0000_i1067" type="#_x0000_t75" style="width:15.6pt;height:15pt" o:ole="">
                  <v:imagedata r:id="rId24" o:title=""/>
                </v:shape>
                <w:control r:id="rId25" w:name="TextBox121" w:shapeid="_x0000_i1067"/>
              </w:object>
            </w:r>
            <w:r w:rsidRPr="00246274">
              <w:t xml:space="preserve">  Opinions were reviewed and discussed</w:t>
            </w:r>
          </w:p>
          <w:p w14:paraId="527C288E" w14:textId="476475A1" w:rsidR="00A16CE8" w:rsidRPr="00246274" w:rsidRDefault="00A16CE8" w:rsidP="00A16CE8">
            <w:pPr>
              <w:pStyle w:val="NormalArial"/>
              <w:spacing w:before="120" w:after="120"/>
            </w:pPr>
            <w:r w:rsidRPr="00246274">
              <w:object w:dxaOrig="225" w:dyaOrig="225" w14:anchorId="611E2EE4">
                <v:shape id="_x0000_i1069" type="#_x0000_t75" style="width:15.6pt;height:15pt" o:ole="">
                  <v:imagedata r:id="rId26" o:title=""/>
                </v:shape>
                <w:control r:id="rId27" w:name="TextBox1311" w:shapeid="_x0000_i1069"/>
              </w:object>
            </w:r>
            <w:r w:rsidRPr="00246274">
              <w:t xml:space="preserve">  Comments were reviewed and discussed</w:t>
            </w:r>
            <w:r>
              <w:t xml:space="preserve"> (if applicable)</w:t>
            </w:r>
          </w:p>
          <w:p w14:paraId="1A438AC4" w14:textId="31910CE0" w:rsidR="00A16CE8" w:rsidRDefault="00A16CE8" w:rsidP="00A16CE8">
            <w:pPr>
              <w:pStyle w:val="NormalArial"/>
              <w:spacing w:before="120" w:after="120"/>
              <w:rPr>
                <w:iCs/>
                <w:kern w:val="24"/>
              </w:rPr>
            </w:pPr>
            <w:r w:rsidRPr="00246274">
              <w:object w:dxaOrig="225" w:dyaOrig="225" w14:anchorId="5DF9C71B">
                <v:shape id="_x0000_i1071" type="#_x0000_t75" style="width:15.6pt;height:15pt" o:ole="">
                  <v:imagedata r:id="rId9" o:title=""/>
                </v:shape>
                <w:control r:id="rId28" w:name="TextBox1411" w:shapeid="_x0000_i1071"/>
              </w:object>
            </w:r>
            <w:r w:rsidRPr="00246274">
              <w:t xml:space="preserve"> </w:t>
            </w:r>
            <w:r>
              <w:t xml:space="preserve"> </w:t>
            </w:r>
            <w:r w:rsidRPr="00246274">
              <w:t>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684B" w:rsidRPr="001D0AB6" w14:paraId="677A6F8B" w14:textId="77777777" w:rsidTr="00F47756">
        <w:trPr>
          <w:trHeight w:val="432"/>
        </w:trPr>
        <w:tc>
          <w:tcPr>
            <w:tcW w:w="10440" w:type="dxa"/>
            <w:gridSpan w:val="2"/>
            <w:shd w:val="clear" w:color="auto" w:fill="FFFFFF"/>
            <w:vAlign w:val="center"/>
          </w:tcPr>
          <w:p w14:paraId="6EDB207E" w14:textId="77777777" w:rsidR="00E9684B" w:rsidRPr="001D0AB6" w:rsidRDefault="00E9684B" w:rsidP="00F47756">
            <w:pPr>
              <w:ind w:hanging="2"/>
              <w:jc w:val="center"/>
              <w:rPr>
                <w:rFonts w:ascii="Arial" w:hAnsi="Arial"/>
                <w:b/>
              </w:rPr>
            </w:pPr>
            <w:r w:rsidRPr="001D0AB6">
              <w:rPr>
                <w:rFonts w:ascii="Arial" w:hAnsi="Arial"/>
                <w:b/>
              </w:rPr>
              <w:t>Opinions</w:t>
            </w:r>
          </w:p>
        </w:tc>
      </w:tr>
      <w:tr w:rsidR="00E9684B" w:rsidRPr="001D0AB6" w14:paraId="2D1C6D7F" w14:textId="77777777" w:rsidTr="00F47756">
        <w:trPr>
          <w:trHeight w:val="432"/>
        </w:trPr>
        <w:tc>
          <w:tcPr>
            <w:tcW w:w="2880" w:type="dxa"/>
            <w:shd w:val="clear" w:color="auto" w:fill="FFFFFF"/>
            <w:vAlign w:val="center"/>
          </w:tcPr>
          <w:p w14:paraId="5F160561" w14:textId="77777777" w:rsidR="00E9684B" w:rsidRPr="001D0AB6" w:rsidRDefault="00E9684B" w:rsidP="00F4775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AD94AEE" w14:textId="175A6E29" w:rsidR="00E9684B" w:rsidRPr="001D0AB6" w:rsidRDefault="00894B5A" w:rsidP="00F47756">
            <w:pPr>
              <w:spacing w:before="120" w:after="120"/>
              <w:ind w:hanging="2"/>
              <w:rPr>
                <w:rFonts w:ascii="Arial" w:hAnsi="Arial"/>
              </w:rPr>
            </w:pPr>
            <w:r w:rsidRPr="00894B5A">
              <w:rPr>
                <w:rFonts w:ascii="Arial" w:hAnsi="Arial"/>
              </w:rPr>
              <w:t>ERCOT Credit Staff and the Credit Finance Sub Group (CFSG) have reviewed NPRR1244 and do not believe that it requires changes to credit monitoring activity or the calculation of liability.</w:t>
            </w:r>
          </w:p>
        </w:tc>
      </w:tr>
      <w:tr w:rsidR="00E9684B" w:rsidRPr="001D0AB6" w14:paraId="0002E077" w14:textId="77777777" w:rsidTr="00F47756">
        <w:trPr>
          <w:trHeight w:val="432"/>
        </w:trPr>
        <w:tc>
          <w:tcPr>
            <w:tcW w:w="2880" w:type="dxa"/>
            <w:shd w:val="clear" w:color="auto" w:fill="FFFFFF"/>
            <w:vAlign w:val="center"/>
          </w:tcPr>
          <w:p w14:paraId="36A15D4E" w14:textId="77777777" w:rsidR="00E9684B" w:rsidRPr="001D0AB6" w:rsidRDefault="00E9684B" w:rsidP="00F4775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7854DB4" w14:textId="4CA98145" w:rsidR="00E9684B" w:rsidRPr="001D0AB6" w:rsidRDefault="002B33E9" w:rsidP="00F47756">
            <w:pPr>
              <w:spacing w:before="120" w:after="120"/>
              <w:ind w:hanging="2"/>
              <w:rPr>
                <w:rFonts w:ascii="Arial" w:hAnsi="Arial"/>
                <w:b/>
                <w:bCs/>
              </w:rPr>
            </w:pPr>
            <w:r w:rsidRPr="002B33E9">
              <w:rPr>
                <w:rFonts w:ascii="Arial" w:hAnsi="Arial"/>
              </w:rPr>
              <w:t>IMM has no opinion on NPRR1244.</w:t>
            </w:r>
          </w:p>
        </w:tc>
      </w:tr>
      <w:tr w:rsidR="00E9684B" w:rsidRPr="001D0AB6" w14:paraId="18E6F556" w14:textId="77777777" w:rsidTr="00F47756">
        <w:trPr>
          <w:trHeight w:val="432"/>
        </w:trPr>
        <w:tc>
          <w:tcPr>
            <w:tcW w:w="2880" w:type="dxa"/>
            <w:shd w:val="clear" w:color="auto" w:fill="FFFFFF"/>
            <w:vAlign w:val="center"/>
          </w:tcPr>
          <w:p w14:paraId="0969E231" w14:textId="77777777" w:rsidR="00E9684B" w:rsidRPr="001D0AB6" w:rsidRDefault="00E9684B" w:rsidP="00F4775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3E1724AE" w14:textId="7FE6B1E2" w:rsidR="00E9684B" w:rsidRPr="001D0AB6" w:rsidRDefault="008B4B0C" w:rsidP="00F47756">
            <w:pPr>
              <w:spacing w:before="120" w:after="120"/>
              <w:ind w:hanging="2"/>
              <w:rPr>
                <w:rFonts w:ascii="Arial" w:hAnsi="Arial"/>
                <w:b/>
                <w:bCs/>
              </w:rPr>
            </w:pPr>
            <w:r w:rsidRPr="008B4B0C">
              <w:rPr>
                <w:rFonts w:ascii="Arial" w:hAnsi="Arial"/>
              </w:rPr>
              <w:t>ERCOT supports approval of NPRR1244.</w:t>
            </w:r>
          </w:p>
        </w:tc>
      </w:tr>
      <w:tr w:rsidR="00E9684B" w:rsidRPr="001D0AB6" w14:paraId="43B31E0F" w14:textId="77777777" w:rsidTr="00F47756">
        <w:trPr>
          <w:trHeight w:val="432"/>
        </w:trPr>
        <w:tc>
          <w:tcPr>
            <w:tcW w:w="2880" w:type="dxa"/>
            <w:shd w:val="clear" w:color="auto" w:fill="FFFFFF"/>
            <w:vAlign w:val="center"/>
          </w:tcPr>
          <w:p w14:paraId="6F5EA19B" w14:textId="77777777" w:rsidR="00E9684B" w:rsidRPr="001D0AB6" w:rsidRDefault="00E9684B" w:rsidP="00F4775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C6AAE72" w14:textId="1D5CE955" w:rsidR="00E9684B" w:rsidRPr="001D0AB6" w:rsidRDefault="008B4B0C" w:rsidP="00F47756">
            <w:pPr>
              <w:spacing w:before="120" w:after="120"/>
              <w:ind w:hanging="2"/>
              <w:rPr>
                <w:rFonts w:ascii="Arial" w:hAnsi="Arial"/>
                <w:b/>
                <w:bCs/>
              </w:rPr>
            </w:pPr>
            <w:r w:rsidRPr="008B4B0C">
              <w:rPr>
                <w:rFonts w:ascii="Arial" w:hAnsi="Arial"/>
              </w:rPr>
              <w:t>ERCOT Staff has reviewed NPRR1244 and believes that it provides a positive market impact to enable a Load Resource to register as a Controllable Load Resource even if it is not capable of providing P</w:t>
            </w:r>
            <w:r>
              <w:rPr>
                <w:rFonts w:ascii="Arial" w:hAnsi="Arial"/>
              </w:rPr>
              <w:t>FR</w:t>
            </w:r>
            <w:r w:rsidRPr="008B4B0C">
              <w:rPr>
                <w:rFonts w:ascii="Arial" w:hAnsi="Arial"/>
              </w:rPr>
              <w:t xml:space="preserve">.  Specifically, this NPRR enables Controllable Load Resources that are not capable of providing </w:t>
            </w:r>
            <w:r>
              <w:rPr>
                <w:rFonts w:ascii="Arial" w:hAnsi="Arial"/>
              </w:rPr>
              <w:t>PFR</w:t>
            </w:r>
            <w:r w:rsidRPr="008B4B0C">
              <w:rPr>
                <w:rFonts w:ascii="Arial" w:hAnsi="Arial"/>
              </w:rPr>
              <w:t xml:space="preserve"> to be eligible to provide ECRS and </w:t>
            </w:r>
            <w:r>
              <w:rPr>
                <w:rFonts w:ascii="Arial" w:hAnsi="Arial"/>
              </w:rPr>
              <w:t>Non-Spinning Reserve (</w:t>
            </w:r>
            <w:r w:rsidRPr="008B4B0C">
              <w:rPr>
                <w:rFonts w:ascii="Arial" w:hAnsi="Arial"/>
              </w:rPr>
              <w:t>Non-Spin</w:t>
            </w:r>
            <w:r>
              <w:rPr>
                <w:rFonts w:ascii="Arial" w:hAnsi="Arial"/>
              </w:rPr>
              <w:t>)</w:t>
            </w:r>
            <w:r w:rsidRPr="008B4B0C">
              <w:rPr>
                <w:rFonts w:ascii="Arial" w:hAnsi="Arial"/>
              </w:rPr>
              <w:t xml:space="preserve">.  A Controllable Load Resource that is capable of providing </w:t>
            </w:r>
            <w:r>
              <w:rPr>
                <w:rFonts w:ascii="Arial" w:hAnsi="Arial"/>
              </w:rPr>
              <w:t>PFR</w:t>
            </w:r>
            <w:r w:rsidRPr="008B4B0C">
              <w:rPr>
                <w:rFonts w:ascii="Arial" w:hAnsi="Arial"/>
              </w:rPr>
              <w:t xml:space="preserve"> will continue to be required to respond to frequency disturbances with a Governor droop.</w:t>
            </w:r>
          </w:p>
        </w:tc>
      </w:tr>
    </w:tbl>
    <w:p w14:paraId="1B51DB76" w14:textId="77777777" w:rsidR="00E9684B" w:rsidRPr="00D85807" w:rsidRDefault="00E968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4855B4" w14:paraId="18960E6E" w14:textId="77777777" w:rsidTr="00D176CF">
        <w:trPr>
          <w:cantSplit/>
          <w:trHeight w:val="432"/>
        </w:trPr>
        <w:tc>
          <w:tcPr>
            <w:tcW w:w="2880" w:type="dxa"/>
            <w:shd w:val="clear" w:color="auto" w:fill="FFFFFF"/>
            <w:vAlign w:val="center"/>
          </w:tcPr>
          <w:p w14:paraId="3D988A51" w14:textId="751CBC44" w:rsidR="004855B4" w:rsidRPr="00176375" w:rsidRDefault="004855B4" w:rsidP="004855B4">
            <w:pPr>
              <w:pStyle w:val="Header"/>
              <w:rPr>
                <w:bCs w:val="0"/>
              </w:rPr>
            </w:pPr>
            <w:r w:rsidRPr="00B93CA0">
              <w:rPr>
                <w:bCs w:val="0"/>
              </w:rPr>
              <w:t>Name</w:t>
            </w:r>
          </w:p>
        </w:tc>
        <w:tc>
          <w:tcPr>
            <w:tcW w:w="7560" w:type="dxa"/>
            <w:vAlign w:val="center"/>
          </w:tcPr>
          <w:p w14:paraId="1FFF1A06" w14:textId="1515E549" w:rsidR="004855B4" w:rsidRDefault="0078013E" w:rsidP="004855B4">
            <w:pPr>
              <w:pStyle w:val="NormalArial"/>
            </w:pPr>
            <w:r>
              <w:t>Jim Gant</w:t>
            </w:r>
          </w:p>
        </w:tc>
      </w:tr>
      <w:tr w:rsidR="004855B4" w14:paraId="7FB64D61" w14:textId="77777777" w:rsidTr="00D176CF">
        <w:trPr>
          <w:cantSplit/>
          <w:trHeight w:val="432"/>
        </w:trPr>
        <w:tc>
          <w:tcPr>
            <w:tcW w:w="2880" w:type="dxa"/>
            <w:shd w:val="clear" w:color="auto" w:fill="FFFFFF"/>
            <w:vAlign w:val="center"/>
          </w:tcPr>
          <w:p w14:paraId="4FB458EB" w14:textId="77777777" w:rsidR="004855B4" w:rsidRPr="00B93CA0" w:rsidRDefault="004855B4" w:rsidP="004855B4">
            <w:pPr>
              <w:pStyle w:val="Header"/>
              <w:rPr>
                <w:bCs w:val="0"/>
              </w:rPr>
            </w:pPr>
            <w:r w:rsidRPr="00B93CA0">
              <w:rPr>
                <w:bCs w:val="0"/>
              </w:rPr>
              <w:lastRenderedPageBreak/>
              <w:t>E-mail Address</w:t>
            </w:r>
          </w:p>
        </w:tc>
        <w:tc>
          <w:tcPr>
            <w:tcW w:w="7560" w:type="dxa"/>
            <w:vAlign w:val="center"/>
          </w:tcPr>
          <w:p w14:paraId="54C409BC" w14:textId="1B6FD6B7" w:rsidR="004855B4" w:rsidRDefault="00A3057F" w:rsidP="004855B4">
            <w:pPr>
              <w:pStyle w:val="NormalArial"/>
            </w:pPr>
            <w:hyperlink r:id="rId29" w:history="1">
              <w:r w:rsidR="0078013E" w:rsidRPr="004E4767">
                <w:rPr>
                  <w:rStyle w:val="Hyperlink"/>
                </w:rPr>
                <w:t>jgant@prioritypower.com</w:t>
              </w:r>
            </w:hyperlink>
          </w:p>
        </w:tc>
      </w:tr>
      <w:tr w:rsidR="004855B4" w14:paraId="343A715E" w14:textId="77777777" w:rsidTr="00D176CF">
        <w:trPr>
          <w:cantSplit/>
          <w:trHeight w:val="432"/>
        </w:trPr>
        <w:tc>
          <w:tcPr>
            <w:tcW w:w="2880" w:type="dxa"/>
            <w:shd w:val="clear" w:color="auto" w:fill="FFFFFF"/>
            <w:vAlign w:val="center"/>
          </w:tcPr>
          <w:p w14:paraId="0FC38B83" w14:textId="77777777" w:rsidR="004855B4" w:rsidRPr="00B93CA0" w:rsidRDefault="004855B4" w:rsidP="004855B4">
            <w:pPr>
              <w:pStyle w:val="Header"/>
              <w:rPr>
                <w:bCs w:val="0"/>
              </w:rPr>
            </w:pPr>
            <w:r w:rsidRPr="00B93CA0">
              <w:rPr>
                <w:bCs w:val="0"/>
              </w:rPr>
              <w:t>Company</w:t>
            </w:r>
          </w:p>
        </w:tc>
        <w:tc>
          <w:tcPr>
            <w:tcW w:w="7560" w:type="dxa"/>
            <w:vAlign w:val="center"/>
          </w:tcPr>
          <w:p w14:paraId="5BCBCB13" w14:textId="4FD65D16" w:rsidR="004855B4" w:rsidRDefault="0078013E" w:rsidP="004855B4">
            <w:pPr>
              <w:pStyle w:val="NormalArial"/>
            </w:pPr>
            <w:r>
              <w:t>Priority Power Management LLC</w:t>
            </w:r>
          </w:p>
        </w:tc>
      </w:tr>
      <w:tr w:rsidR="004855B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4855B4" w:rsidRPr="00B93CA0" w:rsidRDefault="004855B4" w:rsidP="004855B4">
            <w:pPr>
              <w:pStyle w:val="Header"/>
              <w:rPr>
                <w:bCs w:val="0"/>
              </w:rPr>
            </w:pPr>
            <w:r w:rsidRPr="00B93CA0">
              <w:rPr>
                <w:bCs w:val="0"/>
              </w:rPr>
              <w:t>Phone Number</w:t>
            </w:r>
          </w:p>
        </w:tc>
        <w:tc>
          <w:tcPr>
            <w:tcW w:w="7560" w:type="dxa"/>
            <w:tcBorders>
              <w:bottom w:val="single" w:sz="4" w:space="0" w:color="auto"/>
            </w:tcBorders>
            <w:vAlign w:val="center"/>
          </w:tcPr>
          <w:p w14:paraId="69130F99" w14:textId="102E1D99" w:rsidR="004855B4" w:rsidRDefault="004855B4" w:rsidP="004855B4">
            <w:pPr>
              <w:pStyle w:val="NormalArial"/>
            </w:pPr>
          </w:p>
        </w:tc>
      </w:tr>
      <w:tr w:rsidR="004855B4" w14:paraId="5A40C307" w14:textId="77777777" w:rsidTr="00D176CF">
        <w:trPr>
          <w:cantSplit/>
          <w:trHeight w:val="432"/>
        </w:trPr>
        <w:tc>
          <w:tcPr>
            <w:tcW w:w="2880" w:type="dxa"/>
            <w:shd w:val="clear" w:color="auto" w:fill="FFFFFF"/>
            <w:vAlign w:val="center"/>
          </w:tcPr>
          <w:p w14:paraId="0D6A67F9" w14:textId="77777777" w:rsidR="004855B4" w:rsidRPr="00B93CA0" w:rsidRDefault="004855B4" w:rsidP="004855B4">
            <w:pPr>
              <w:pStyle w:val="Header"/>
              <w:rPr>
                <w:bCs w:val="0"/>
              </w:rPr>
            </w:pPr>
            <w:r>
              <w:rPr>
                <w:bCs w:val="0"/>
              </w:rPr>
              <w:t>Cell</w:t>
            </w:r>
            <w:r w:rsidRPr="00B93CA0">
              <w:rPr>
                <w:bCs w:val="0"/>
              </w:rPr>
              <w:t xml:space="preserve"> Number</w:t>
            </w:r>
          </w:p>
        </w:tc>
        <w:tc>
          <w:tcPr>
            <w:tcW w:w="7560" w:type="dxa"/>
            <w:vAlign w:val="center"/>
          </w:tcPr>
          <w:p w14:paraId="46237B5F" w14:textId="0DCDC0FE" w:rsidR="004855B4" w:rsidRDefault="0078013E" w:rsidP="004855B4">
            <w:pPr>
              <w:pStyle w:val="NormalArial"/>
            </w:pPr>
            <w:r>
              <w:t>214-562-1807</w:t>
            </w:r>
          </w:p>
        </w:tc>
      </w:tr>
      <w:tr w:rsidR="004855B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4855B4" w:rsidRPr="00B93CA0" w:rsidRDefault="004855B4" w:rsidP="004855B4">
            <w:pPr>
              <w:pStyle w:val="Header"/>
              <w:rPr>
                <w:bCs w:val="0"/>
              </w:rPr>
            </w:pPr>
            <w:r>
              <w:rPr>
                <w:bCs w:val="0"/>
              </w:rPr>
              <w:t>Market Segment</w:t>
            </w:r>
          </w:p>
        </w:tc>
        <w:tc>
          <w:tcPr>
            <w:tcW w:w="7560" w:type="dxa"/>
            <w:tcBorders>
              <w:bottom w:val="single" w:sz="4" w:space="0" w:color="auto"/>
            </w:tcBorders>
            <w:vAlign w:val="center"/>
          </w:tcPr>
          <w:p w14:paraId="2A021FEE" w14:textId="51B18B6F" w:rsidR="004855B4" w:rsidRDefault="0078013E" w:rsidP="004855B4">
            <w:pPr>
              <w:pStyle w:val="NormalArial"/>
            </w:pPr>
            <w:r>
              <w:t>Independent Retail Electric Provider (IREP)</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DB074B" w:rsidRPr="00D56D61" w14:paraId="10A3A547" w14:textId="77777777" w:rsidTr="00D176CF">
        <w:trPr>
          <w:cantSplit/>
          <w:trHeight w:val="432"/>
        </w:trPr>
        <w:tc>
          <w:tcPr>
            <w:tcW w:w="2880" w:type="dxa"/>
            <w:vAlign w:val="center"/>
          </w:tcPr>
          <w:p w14:paraId="7884BA3B" w14:textId="77777777" w:rsidR="00DB074B" w:rsidRPr="007C199B" w:rsidRDefault="00DB074B" w:rsidP="00DB074B">
            <w:pPr>
              <w:pStyle w:val="NormalArial"/>
              <w:rPr>
                <w:b/>
              </w:rPr>
            </w:pPr>
            <w:r w:rsidRPr="007C199B">
              <w:rPr>
                <w:b/>
              </w:rPr>
              <w:t>Name</w:t>
            </w:r>
          </w:p>
        </w:tc>
        <w:tc>
          <w:tcPr>
            <w:tcW w:w="7560" w:type="dxa"/>
            <w:vAlign w:val="center"/>
          </w:tcPr>
          <w:p w14:paraId="16E95662" w14:textId="408A953D" w:rsidR="00DB074B" w:rsidRPr="00D56D61" w:rsidRDefault="00DB074B" w:rsidP="00DB074B">
            <w:pPr>
              <w:pStyle w:val="NormalArial"/>
            </w:pPr>
            <w:r>
              <w:t>Jordan Troublefield</w:t>
            </w:r>
          </w:p>
        </w:tc>
      </w:tr>
      <w:tr w:rsidR="00DB074B" w:rsidRPr="00D56D61" w14:paraId="6B648C6B" w14:textId="77777777" w:rsidTr="00D176CF">
        <w:trPr>
          <w:cantSplit/>
          <w:trHeight w:val="432"/>
        </w:trPr>
        <w:tc>
          <w:tcPr>
            <w:tcW w:w="2880" w:type="dxa"/>
            <w:vAlign w:val="center"/>
          </w:tcPr>
          <w:p w14:paraId="710846B1" w14:textId="77777777" w:rsidR="00DB074B" w:rsidRPr="007C199B" w:rsidRDefault="00DB074B" w:rsidP="00DB074B">
            <w:pPr>
              <w:pStyle w:val="NormalArial"/>
              <w:rPr>
                <w:b/>
              </w:rPr>
            </w:pPr>
            <w:r w:rsidRPr="007C199B">
              <w:rPr>
                <w:b/>
              </w:rPr>
              <w:t>E-Mail Address</w:t>
            </w:r>
          </w:p>
        </w:tc>
        <w:tc>
          <w:tcPr>
            <w:tcW w:w="7560" w:type="dxa"/>
            <w:vAlign w:val="center"/>
          </w:tcPr>
          <w:p w14:paraId="658CF374" w14:textId="1F8C17E2" w:rsidR="00DB074B" w:rsidRPr="00D56D61" w:rsidRDefault="00A3057F" w:rsidP="00DB074B">
            <w:pPr>
              <w:pStyle w:val="NormalArial"/>
            </w:pPr>
            <w:hyperlink r:id="rId30" w:history="1">
              <w:r w:rsidR="00DB074B" w:rsidRPr="00505065">
                <w:rPr>
                  <w:rStyle w:val="Hyperlink"/>
                </w:rPr>
                <w:t>Jordan.Troublefield@ercot.com</w:t>
              </w:r>
            </w:hyperlink>
            <w:r w:rsidR="00DB074B">
              <w:t xml:space="preserve"> </w:t>
            </w:r>
          </w:p>
        </w:tc>
      </w:tr>
      <w:tr w:rsidR="00DB074B" w:rsidRPr="005370B5" w14:paraId="4DE85C0D" w14:textId="77777777" w:rsidTr="00D176CF">
        <w:trPr>
          <w:cantSplit/>
          <w:trHeight w:val="432"/>
        </w:trPr>
        <w:tc>
          <w:tcPr>
            <w:tcW w:w="2880" w:type="dxa"/>
            <w:vAlign w:val="center"/>
          </w:tcPr>
          <w:p w14:paraId="0B6BD890" w14:textId="77777777" w:rsidR="00DB074B" w:rsidRPr="007C199B" w:rsidRDefault="00DB074B" w:rsidP="00DB074B">
            <w:pPr>
              <w:pStyle w:val="NormalArial"/>
              <w:rPr>
                <w:b/>
              </w:rPr>
            </w:pPr>
            <w:r w:rsidRPr="007C199B">
              <w:rPr>
                <w:b/>
              </w:rPr>
              <w:t>Phone Number</w:t>
            </w:r>
          </w:p>
        </w:tc>
        <w:tc>
          <w:tcPr>
            <w:tcW w:w="7560" w:type="dxa"/>
            <w:vAlign w:val="center"/>
          </w:tcPr>
          <w:p w14:paraId="435FD12C" w14:textId="5C7D00F5" w:rsidR="00DB074B" w:rsidRDefault="00DB074B" w:rsidP="00DB074B">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9684B" w:rsidRPr="001D0AB6" w14:paraId="71847D58" w14:textId="77777777" w:rsidTr="00F4775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2A86F" w14:textId="77777777" w:rsidR="00E9684B" w:rsidRPr="001D0AB6" w:rsidRDefault="00E9684B" w:rsidP="00F47756">
            <w:pPr>
              <w:ind w:hanging="2"/>
              <w:jc w:val="center"/>
              <w:rPr>
                <w:rFonts w:ascii="Arial" w:hAnsi="Arial"/>
                <w:b/>
              </w:rPr>
            </w:pPr>
            <w:r w:rsidRPr="001D0AB6">
              <w:rPr>
                <w:rFonts w:ascii="Arial" w:hAnsi="Arial"/>
                <w:b/>
              </w:rPr>
              <w:t>Comments Received</w:t>
            </w:r>
          </w:p>
        </w:tc>
      </w:tr>
      <w:tr w:rsidR="00E9684B" w:rsidRPr="001D0AB6" w14:paraId="4F84FDD7"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C97CB4" w14:textId="77777777" w:rsidR="00E9684B" w:rsidRPr="001D0AB6" w:rsidRDefault="00E9684B" w:rsidP="00F4775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6C1AFE1" w14:textId="77777777" w:rsidR="00E9684B" w:rsidRPr="001D0AB6" w:rsidRDefault="00E9684B" w:rsidP="00F47756">
            <w:pPr>
              <w:ind w:hanging="2"/>
              <w:rPr>
                <w:rFonts w:ascii="Arial" w:hAnsi="Arial"/>
                <w:b/>
              </w:rPr>
            </w:pPr>
            <w:r w:rsidRPr="001D0AB6">
              <w:rPr>
                <w:rFonts w:ascii="Arial" w:hAnsi="Arial"/>
                <w:b/>
              </w:rPr>
              <w:t>Comment Summary</w:t>
            </w:r>
          </w:p>
        </w:tc>
      </w:tr>
      <w:tr w:rsidR="00E9684B" w:rsidRPr="001D0AB6" w14:paraId="05DFB4E9"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0B0D4B" w14:textId="269D5F63" w:rsidR="00E9684B" w:rsidRPr="001D0AB6" w:rsidRDefault="00E9684B" w:rsidP="00F47756">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F09CBE4" w14:textId="7D4E554A" w:rsidR="00E9684B" w:rsidRPr="001D0AB6" w:rsidRDefault="00E9684B" w:rsidP="00F47756">
            <w:pPr>
              <w:spacing w:before="120" w:after="120"/>
              <w:rPr>
                <w:rFonts w:ascii="Arial" w:hAnsi="Arial"/>
              </w:rPr>
            </w:pPr>
          </w:p>
        </w:tc>
      </w:tr>
    </w:tbl>
    <w:p w14:paraId="2509980F" w14:textId="77777777" w:rsidR="00E9684B" w:rsidRDefault="00E968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40698" w:rsidRPr="00514239" w14:paraId="34C22C28" w14:textId="77777777" w:rsidTr="00F42151">
        <w:trPr>
          <w:trHeight w:val="350"/>
        </w:trPr>
        <w:tc>
          <w:tcPr>
            <w:tcW w:w="10440" w:type="dxa"/>
            <w:shd w:val="clear" w:color="auto" w:fill="FFFFFF"/>
            <w:vAlign w:val="center"/>
          </w:tcPr>
          <w:p w14:paraId="71506867" w14:textId="77777777" w:rsidR="00240698" w:rsidRPr="00514239" w:rsidRDefault="00240698" w:rsidP="00F42151">
            <w:pPr>
              <w:tabs>
                <w:tab w:val="center" w:pos="4320"/>
                <w:tab w:val="right" w:pos="8640"/>
              </w:tabs>
              <w:jc w:val="center"/>
              <w:rPr>
                <w:rFonts w:ascii="Arial" w:hAnsi="Arial"/>
                <w:b/>
                <w:bCs/>
              </w:rPr>
            </w:pPr>
            <w:r w:rsidRPr="00514239">
              <w:rPr>
                <w:rFonts w:ascii="Arial" w:hAnsi="Arial"/>
                <w:b/>
                <w:bCs/>
              </w:rPr>
              <w:t>Market Rules Notes</w:t>
            </w:r>
          </w:p>
        </w:tc>
      </w:tr>
    </w:tbl>
    <w:p w14:paraId="2B5FED7E" w14:textId="77777777" w:rsidR="003A4334" w:rsidRDefault="003A4334" w:rsidP="003A433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A26B751" w14:textId="77777777" w:rsidR="003A4334" w:rsidRDefault="003A4334" w:rsidP="003A4334">
      <w:pPr>
        <w:numPr>
          <w:ilvl w:val="0"/>
          <w:numId w:val="21"/>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5A536F46" w14:textId="682EDF12" w:rsidR="003A4334" w:rsidRDefault="003A4334" w:rsidP="0000567C">
      <w:pPr>
        <w:numPr>
          <w:ilvl w:val="1"/>
          <w:numId w:val="21"/>
        </w:numPr>
        <w:rPr>
          <w:rFonts w:ascii="Arial" w:hAnsi="Arial" w:cs="Arial"/>
        </w:rPr>
      </w:pPr>
      <w:r>
        <w:rPr>
          <w:rFonts w:ascii="Arial" w:hAnsi="Arial" w:cs="Arial"/>
        </w:rPr>
        <w:t>Section 3.6.1</w:t>
      </w:r>
    </w:p>
    <w:p w14:paraId="014E0A54" w14:textId="32A7E281" w:rsidR="003A4334" w:rsidRDefault="003A4334" w:rsidP="003A4334">
      <w:pPr>
        <w:numPr>
          <w:ilvl w:val="1"/>
          <w:numId w:val="21"/>
        </w:numPr>
        <w:spacing w:after="120"/>
        <w:rPr>
          <w:rFonts w:ascii="Arial" w:hAnsi="Arial" w:cs="Arial"/>
        </w:rPr>
      </w:pPr>
      <w:r>
        <w:rPr>
          <w:rFonts w:ascii="Arial" w:hAnsi="Arial" w:cs="Arial"/>
        </w:rPr>
        <w:t>Section 6.5.7.5</w:t>
      </w:r>
    </w:p>
    <w:p w14:paraId="5B8CF836" w14:textId="77777777" w:rsidR="003A4334" w:rsidRDefault="003A4334" w:rsidP="003A4334">
      <w:pPr>
        <w:numPr>
          <w:ilvl w:val="0"/>
          <w:numId w:val="21"/>
        </w:numPr>
        <w:rPr>
          <w:rFonts w:ascii="Arial" w:hAnsi="Arial" w:cs="Arial"/>
        </w:rPr>
      </w:pPr>
      <w:r>
        <w:rPr>
          <w:rFonts w:ascii="Arial" w:hAnsi="Arial" w:cs="Arial"/>
        </w:rPr>
        <w:t xml:space="preserve">NPRR1235, </w:t>
      </w:r>
      <w:r w:rsidRPr="00D61DAC">
        <w:rPr>
          <w:rFonts w:ascii="Arial" w:hAnsi="Arial" w:cs="Arial"/>
        </w:rPr>
        <w:t>Dispatchable Reliability Reserve Service as a Stand-Alone Ancillary Service</w:t>
      </w:r>
    </w:p>
    <w:p w14:paraId="30F6DBA2" w14:textId="6839CF89" w:rsidR="003A4334" w:rsidRDefault="003A4334" w:rsidP="003A4334">
      <w:pPr>
        <w:numPr>
          <w:ilvl w:val="1"/>
          <w:numId w:val="21"/>
        </w:numPr>
        <w:spacing w:after="120"/>
        <w:rPr>
          <w:rFonts w:ascii="Arial" w:hAnsi="Arial" w:cs="Arial"/>
        </w:rPr>
      </w:pPr>
      <w:r>
        <w:rPr>
          <w:rFonts w:ascii="Arial" w:hAnsi="Arial" w:cs="Arial"/>
        </w:rPr>
        <w:t>Section 6.5.7.5</w:t>
      </w:r>
    </w:p>
    <w:p w14:paraId="35EE9071" w14:textId="5330C8CF" w:rsidR="00B4148C" w:rsidRDefault="00B4148C" w:rsidP="00B4148C">
      <w:pPr>
        <w:numPr>
          <w:ilvl w:val="0"/>
          <w:numId w:val="21"/>
        </w:numPr>
        <w:rPr>
          <w:rFonts w:ascii="Arial" w:hAnsi="Arial" w:cs="Arial"/>
        </w:rPr>
      </w:pPr>
      <w:r>
        <w:rPr>
          <w:rFonts w:ascii="Arial" w:hAnsi="Arial" w:cs="Arial"/>
        </w:rPr>
        <w:t xml:space="preserve">NPRR1246, </w:t>
      </w:r>
      <w:r w:rsidRPr="00B4148C">
        <w:rPr>
          <w:rFonts w:ascii="Arial" w:hAnsi="Arial" w:cs="Arial"/>
        </w:rPr>
        <w:t>Energy Storage Resource Terminology Alignment for the Single-Model Era</w:t>
      </w:r>
    </w:p>
    <w:p w14:paraId="7A1AF70C" w14:textId="0DBA893C" w:rsidR="00B4148C" w:rsidRDefault="00B4148C" w:rsidP="00B4148C">
      <w:pPr>
        <w:numPr>
          <w:ilvl w:val="1"/>
          <w:numId w:val="21"/>
        </w:numPr>
        <w:spacing w:after="120"/>
        <w:rPr>
          <w:rFonts w:ascii="Arial" w:hAnsi="Arial" w:cs="Arial"/>
        </w:rPr>
      </w:pPr>
      <w:r>
        <w:rPr>
          <w:rFonts w:ascii="Arial" w:hAnsi="Arial" w:cs="Arial"/>
        </w:rPr>
        <w:t>Section 3.6.1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ED92EBB" w14:textId="77777777" w:rsidR="00EF7CD8" w:rsidRPr="00EF7CD8" w:rsidRDefault="00EF7CD8" w:rsidP="00EF7CD8">
      <w:pPr>
        <w:spacing w:before="240" w:after="240"/>
        <w:ind w:left="907" w:hanging="907"/>
        <w:outlineLvl w:val="2"/>
        <w:rPr>
          <w:b/>
          <w:i/>
          <w:iCs/>
          <w:szCs w:val="20"/>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160026600"/>
      <w:commentRangeStart w:id="11"/>
      <w:r w:rsidRPr="00EF7CD8">
        <w:rPr>
          <w:b/>
          <w:i/>
          <w:iCs/>
          <w:szCs w:val="20"/>
        </w:rPr>
        <w:t>3.6.1</w:t>
      </w:r>
      <w:commentRangeEnd w:id="11"/>
      <w:r w:rsidR="00B4148C">
        <w:rPr>
          <w:rStyle w:val="CommentReference"/>
        </w:rPr>
        <w:commentReference w:id="11"/>
      </w:r>
      <w:r w:rsidRPr="00EF7CD8">
        <w:rPr>
          <w:b/>
          <w:i/>
          <w:iCs/>
          <w:szCs w:val="20"/>
        </w:rPr>
        <w:tab/>
        <w:t>Load Resource Participation</w:t>
      </w:r>
      <w:bookmarkEnd w:id="1"/>
      <w:bookmarkEnd w:id="2"/>
      <w:bookmarkEnd w:id="3"/>
      <w:bookmarkEnd w:id="4"/>
      <w:bookmarkEnd w:id="5"/>
      <w:bookmarkEnd w:id="6"/>
      <w:bookmarkEnd w:id="7"/>
      <w:bookmarkEnd w:id="8"/>
      <w:bookmarkEnd w:id="9"/>
      <w:bookmarkEnd w:id="10"/>
    </w:p>
    <w:p w14:paraId="2CE28BBC" w14:textId="77777777" w:rsidR="00EF7CD8" w:rsidRPr="00EF7CD8" w:rsidRDefault="00EF7CD8" w:rsidP="00EF7CD8">
      <w:pPr>
        <w:spacing w:after="240"/>
        <w:ind w:left="720" w:hanging="720"/>
        <w:rPr>
          <w:iCs/>
          <w:szCs w:val="20"/>
        </w:rPr>
      </w:pPr>
      <w:r w:rsidRPr="00EF7CD8">
        <w:rPr>
          <w:iCs/>
          <w:szCs w:val="20"/>
        </w:rPr>
        <w:t>(1)</w:t>
      </w:r>
      <w:r w:rsidRPr="00EF7CD8">
        <w:rPr>
          <w:iCs/>
          <w:szCs w:val="20"/>
        </w:rPr>
        <w:tab/>
        <w:t xml:space="preserve">A Load Resource may participate by providing: </w:t>
      </w:r>
    </w:p>
    <w:p w14:paraId="0A176FEF" w14:textId="77777777" w:rsidR="00EF7CD8" w:rsidRPr="00EF7CD8" w:rsidRDefault="00EF7CD8" w:rsidP="00EF7CD8">
      <w:pPr>
        <w:spacing w:after="240"/>
        <w:ind w:left="1440" w:hanging="720"/>
        <w:rPr>
          <w:szCs w:val="20"/>
        </w:rPr>
      </w:pPr>
      <w:r w:rsidRPr="00EF7CD8">
        <w:rPr>
          <w:szCs w:val="20"/>
        </w:rPr>
        <w:t>(a)</w:t>
      </w:r>
      <w:r w:rsidRPr="00EF7CD8">
        <w:rPr>
          <w:szCs w:val="20"/>
        </w:rPr>
        <w:tab/>
        <w:t>Ancillary Service:</w:t>
      </w:r>
    </w:p>
    <w:p w14:paraId="402DE5FC" w14:textId="77777777" w:rsidR="00EF7CD8" w:rsidRPr="00EF7CD8" w:rsidRDefault="00EF7CD8" w:rsidP="00EF7CD8">
      <w:pPr>
        <w:spacing w:after="240"/>
        <w:ind w:left="2160" w:hanging="720"/>
        <w:rPr>
          <w:szCs w:val="20"/>
        </w:rPr>
      </w:pPr>
      <w:r w:rsidRPr="00EF7CD8">
        <w:rPr>
          <w:szCs w:val="20"/>
        </w:rPr>
        <w:lastRenderedPageBreak/>
        <w:t>(i)</w:t>
      </w:r>
      <w:r w:rsidRPr="00EF7CD8">
        <w:rPr>
          <w:szCs w:val="20"/>
        </w:rPr>
        <w:tab/>
        <w:t>Regulation Up (Reg-Up) Service as a Controllable Load Resource capable of providing Primary Frequency Response;</w:t>
      </w:r>
    </w:p>
    <w:p w14:paraId="3BDCDD4C" w14:textId="77777777" w:rsidR="00EF7CD8" w:rsidRPr="00EF7CD8" w:rsidRDefault="00EF7CD8" w:rsidP="00EF7CD8">
      <w:pPr>
        <w:spacing w:after="240"/>
        <w:ind w:left="2160" w:hanging="720"/>
        <w:rPr>
          <w:szCs w:val="20"/>
        </w:rPr>
      </w:pPr>
      <w:r w:rsidRPr="00EF7CD8">
        <w:rPr>
          <w:szCs w:val="20"/>
        </w:rPr>
        <w:t>(ii)</w:t>
      </w:r>
      <w:r w:rsidRPr="00EF7CD8">
        <w:rPr>
          <w:szCs w:val="20"/>
        </w:rPr>
        <w:tab/>
        <w:t>Regulation Down (Reg-Down) Service as a Controllable Load Resource capable of providing Primary Frequency Response;</w:t>
      </w:r>
    </w:p>
    <w:p w14:paraId="232283E7" w14:textId="77777777" w:rsidR="00EF7CD8" w:rsidRPr="00EF7CD8" w:rsidRDefault="00EF7CD8" w:rsidP="00EF7CD8">
      <w:pPr>
        <w:spacing w:after="240"/>
        <w:ind w:left="2160" w:hanging="720"/>
        <w:rPr>
          <w:szCs w:val="20"/>
        </w:rPr>
      </w:pPr>
      <w:r w:rsidRPr="00EF7CD8">
        <w:rPr>
          <w:szCs w:val="20"/>
        </w:rPr>
        <w:t>(iii)</w:t>
      </w:r>
      <w:r w:rsidRPr="00EF7CD8">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7E2AFFD8" w14:textId="7FA60DE5" w:rsidR="00EF7CD8" w:rsidRPr="00EF7CD8" w:rsidRDefault="00EF7CD8" w:rsidP="00EF7CD8">
      <w:pPr>
        <w:spacing w:after="240"/>
        <w:ind w:left="2160" w:hanging="720"/>
        <w:rPr>
          <w:szCs w:val="20"/>
        </w:rPr>
      </w:pPr>
      <w:r w:rsidRPr="00EF7CD8">
        <w:rPr>
          <w:szCs w:val="20"/>
        </w:rPr>
        <w:t>(iv)</w:t>
      </w:r>
      <w:r w:rsidRPr="00EF7CD8">
        <w:rPr>
          <w:szCs w:val="20"/>
        </w:rPr>
        <w:tab/>
        <w:t xml:space="preserve">ERCOT Contingency Reserve </w:t>
      </w:r>
      <w:r w:rsidRPr="000327A9">
        <w:rPr>
          <w:szCs w:val="20"/>
        </w:rPr>
        <w:t>Service (ECRS) as a Controllable Load Resource qualified for SCED Dispatch</w:t>
      </w:r>
      <w:del w:id="12" w:author="Priority Power" w:date="2024-07-11T09:34:00Z">
        <w:r w:rsidRPr="000327A9" w:rsidDel="00D74E2E">
          <w:rPr>
            <w:szCs w:val="20"/>
          </w:rPr>
          <w:delText xml:space="preserve"> and capable of providing Primary Frequency Response</w:delText>
        </w:r>
      </w:del>
      <w:r w:rsidRPr="000327A9">
        <w:rPr>
          <w:szCs w:val="20"/>
        </w:rPr>
        <w:t>, or as a Load Resource that may or may not be controlled by high-set under-frequency relay</w:t>
      </w:r>
      <w:r w:rsidRPr="00EF7CD8">
        <w:rPr>
          <w:szCs w:val="20"/>
        </w:rPr>
        <w:t>;</w:t>
      </w:r>
    </w:p>
    <w:p w14:paraId="52A5F3E2" w14:textId="26531169" w:rsidR="00EF7CD8" w:rsidRPr="00EF7CD8" w:rsidRDefault="00EF7CD8" w:rsidP="00EF7CD8">
      <w:pPr>
        <w:spacing w:after="240"/>
        <w:ind w:left="2160" w:hanging="720"/>
        <w:rPr>
          <w:szCs w:val="20"/>
        </w:rPr>
      </w:pPr>
      <w:r w:rsidRPr="00EF7CD8">
        <w:rPr>
          <w:szCs w:val="20"/>
        </w:rPr>
        <w:t>(v)</w:t>
      </w:r>
      <w:r w:rsidRPr="00EF7CD8">
        <w:rPr>
          <w:szCs w:val="20"/>
        </w:rPr>
        <w:tab/>
        <w:t>Non-Spinning Reserve (Non-Spin) as a Controllable Load Resource qualified for SCED Dispatch or as a Load Resource that is not a Controllable Load Resource and that is not controlled by under-frequency relay; and</w:t>
      </w:r>
    </w:p>
    <w:p w14:paraId="438A0D07" w14:textId="77777777" w:rsidR="00EF7CD8" w:rsidRPr="00EF7CD8" w:rsidRDefault="00EF7CD8" w:rsidP="00EF7CD8">
      <w:pPr>
        <w:spacing w:after="240"/>
        <w:ind w:left="2160" w:hanging="720"/>
        <w:rPr>
          <w:szCs w:val="20"/>
        </w:rPr>
      </w:pPr>
      <w:r w:rsidRPr="00EF7CD8">
        <w:rPr>
          <w:szCs w:val="20"/>
        </w:rPr>
        <w:t>(vi)</w:t>
      </w:r>
      <w:r w:rsidRPr="00EF7CD8">
        <w:rPr>
          <w:szCs w:val="20"/>
        </w:rPr>
        <w:tab/>
        <w:t>A Load Resource that is not a Controllable Load Resource cannot simultaneously provide Non-Spin and RRS in Real-Time;</w:t>
      </w:r>
    </w:p>
    <w:p w14:paraId="22229CE9"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Energy in the form of Demand response from a Controllable Load Resource in Real-Time via SCED; </w:t>
      </w:r>
    </w:p>
    <w:p w14:paraId="24EA688B" w14:textId="216A7FDC" w:rsidR="00EF7CD8" w:rsidRPr="00EF7CD8" w:rsidRDefault="00EF7CD8" w:rsidP="00EF7CD8">
      <w:pPr>
        <w:spacing w:after="240"/>
        <w:ind w:left="1440" w:hanging="720"/>
        <w:rPr>
          <w:szCs w:val="20"/>
        </w:rPr>
      </w:pPr>
      <w:r w:rsidRPr="00EF7CD8">
        <w:rPr>
          <w:szCs w:val="20"/>
        </w:rPr>
        <w:t>(c)</w:t>
      </w:r>
      <w:r w:rsidRPr="00EF7CD8">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F7CD8" w:rsidRPr="00EF7CD8" w14:paraId="5F3D1887" w14:textId="77777777" w:rsidTr="002C46C2">
        <w:tc>
          <w:tcPr>
            <w:tcW w:w="9332" w:type="dxa"/>
            <w:tcBorders>
              <w:top w:val="single" w:sz="4" w:space="0" w:color="auto"/>
              <w:left w:val="single" w:sz="4" w:space="0" w:color="auto"/>
              <w:bottom w:val="single" w:sz="4" w:space="0" w:color="auto"/>
              <w:right w:val="single" w:sz="4" w:space="0" w:color="auto"/>
            </w:tcBorders>
            <w:shd w:val="clear" w:color="auto" w:fill="D9D9D9"/>
          </w:tcPr>
          <w:p w14:paraId="4FB9646D" w14:textId="72F0DF52" w:rsidR="00EF7CD8" w:rsidRPr="00EF7CD8" w:rsidRDefault="00EF7CD8" w:rsidP="00EF7CD8">
            <w:pPr>
              <w:spacing w:before="120" w:after="240"/>
              <w:rPr>
                <w:b/>
                <w:i/>
                <w:szCs w:val="20"/>
              </w:rPr>
            </w:pPr>
            <w:r w:rsidRPr="00EF7CD8">
              <w:rPr>
                <w:b/>
                <w:i/>
                <w:szCs w:val="20"/>
              </w:rPr>
              <w:t>[NPRR1007:  Replace paragraph (c) above with the following upon system implementation of the Real-Time Co-Optimization (RTC) project:]</w:t>
            </w:r>
          </w:p>
          <w:p w14:paraId="164E91D3" w14:textId="77777777" w:rsidR="00EF7CD8" w:rsidRPr="00EF7CD8" w:rsidRDefault="00EF7CD8" w:rsidP="00EF7CD8">
            <w:pPr>
              <w:spacing w:after="240"/>
              <w:ind w:left="1440" w:hanging="720"/>
              <w:rPr>
                <w:szCs w:val="20"/>
              </w:rPr>
            </w:pPr>
            <w:r w:rsidRPr="00EF7CD8">
              <w:rPr>
                <w:szCs w:val="20"/>
              </w:rPr>
              <w:t>(c)</w:t>
            </w:r>
            <w:r w:rsidRPr="00EF7CD8">
              <w:rPr>
                <w:szCs w:val="20"/>
              </w:rPr>
              <w:tab/>
              <w:t>Emergency Response Service (ERS) for hours in which the Load Resource has a Resource Status of OUTL; and</w:t>
            </w:r>
          </w:p>
        </w:tc>
      </w:tr>
    </w:tbl>
    <w:p w14:paraId="45E2DAD2" w14:textId="77777777" w:rsidR="00EF7CD8" w:rsidRPr="00EF7CD8" w:rsidRDefault="00EF7CD8" w:rsidP="00EF7CD8">
      <w:pPr>
        <w:spacing w:before="240" w:after="240"/>
        <w:ind w:left="1440" w:hanging="720"/>
        <w:rPr>
          <w:szCs w:val="20"/>
        </w:rPr>
      </w:pPr>
      <w:r w:rsidRPr="00EF7CD8">
        <w:rPr>
          <w:szCs w:val="20"/>
        </w:rPr>
        <w:t>(d)</w:t>
      </w:r>
      <w:r w:rsidRPr="00EF7CD8">
        <w:rPr>
          <w:szCs w:val="20"/>
        </w:rPr>
        <w:tab/>
        <w:t xml:space="preserve">Voluntary Load response in Real-Time. </w:t>
      </w:r>
    </w:p>
    <w:p w14:paraId="2AF173B8" w14:textId="77777777" w:rsidR="00EF7CD8" w:rsidRPr="00EF7CD8" w:rsidRDefault="00EF7CD8" w:rsidP="00EF7CD8">
      <w:pPr>
        <w:spacing w:after="240"/>
        <w:ind w:left="720" w:hanging="720"/>
        <w:rPr>
          <w:szCs w:val="20"/>
        </w:rPr>
      </w:pPr>
      <w:r w:rsidRPr="00EF7CD8">
        <w:rPr>
          <w:szCs w:val="20"/>
        </w:rPr>
        <w:t>(2)</w:t>
      </w:r>
      <w:r w:rsidRPr="00EF7CD8">
        <w:rPr>
          <w:szCs w:val="20"/>
        </w:rPr>
        <w:tab/>
        <w:t xml:space="preserve">Except for voluntary Load response and ERS, loads participating in any ERCOT market must be registered as a Load Resource and are subject to qualification testing administered by ERCOT.  </w:t>
      </w:r>
    </w:p>
    <w:p w14:paraId="0BF133FC" w14:textId="77777777" w:rsidR="00EF7CD8" w:rsidRPr="00EF7CD8" w:rsidRDefault="00EF7CD8" w:rsidP="00EF7CD8">
      <w:pPr>
        <w:spacing w:after="240"/>
        <w:ind w:left="720" w:hanging="720"/>
        <w:rPr>
          <w:szCs w:val="20"/>
        </w:rPr>
      </w:pPr>
      <w:r w:rsidRPr="00EF7CD8">
        <w:rPr>
          <w:szCs w:val="20"/>
        </w:rPr>
        <w:t>(3)</w:t>
      </w:r>
      <w:r w:rsidRPr="00EF7CD8">
        <w:rPr>
          <w:szCs w:val="20"/>
        </w:rPr>
        <w:tab/>
        <w:t>All ERCOT Settlements resulting from Load Resource participation are made only with the Qualified Scheduling Entity (QSE) representing the Load Resource.</w:t>
      </w:r>
    </w:p>
    <w:p w14:paraId="3F6411BB" w14:textId="77777777" w:rsidR="00EF7CD8" w:rsidRPr="00EF7CD8" w:rsidRDefault="00EF7CD8" w:rsidP="00EF7CD8">
      <w:pPr>
        <w:spacing w:after="240"/>
        <w:ind w:left="720" w:hanging="720"/>
        <w:rPr>
          <w:szCs w:val="20"/>
        </w:rPr>
      </w:pPr>
      <w:r w:rsidRPr="00EF7CD8">
        <w:rPr>
          <w:szCs w:val="20"/>
        </w:rPr>
        <w:t>(4)</w:t>
      </w:r>
      <w:r w:rsidRPr="00EF7CD8">
        <w:rPr>
          <w:szCs w:val="20"/>
        </w:rPr>
        <w:tab/>
        <w:t xml:space="preserve">A QSE representing a Load Resource and submitting a bid to buy for participation in SCED, as described in Section 6.4.3.1, RTM Energy Bids, must represent the Load </w:t>
      </w:r>
      <w:r w:rsidRPr="00EF7CD8">
        <w:rPr>
          <w:szCs w:val="20"/>
        </w:rPr>
        <w:lastRenderedPageBreak/>
        <w:t>Serving Entity (LSE) serving the Load of the Load Resource.  If the Load Resource is an Aggregate Load Resource (ALR), the QSE must represent the LSE serving the Load of all sites within the ALR.</w:t>
      </w:r>
    </w:p>
    <w:p w14:paraId="7D08FBD6" w14:textId="77777777" w:rsidR="00EF7CD8" w:rsidRPr="00EF7CD8" w:rsidRDefault="00EF7CD8" w:rsidP="00EF7CD8">
      <w:pPr>
        <w:spacing w:after="240"/>
        <w:ind w:left="720" w:hanging="720"/>
        <w:rPr>
          <w:iCs/>
          <w:szCs w:val="20"/>
        </w:rPr>
      </w:pPr>
      <w:r w:rsidRPr="00EF7CD8">
        <w:rPr>
          <w:iCs/>
          <w:szCs w:val="20"/>
        </w:rPr>
        <w:t>(5)</w:t>
      </w:r>
      <w:r w:rsidRPr="00EF7CD8">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CB236D4" w14:textId="77777777" w:rsidR="00EF7CD8" w:rsidRPr="00EF7CD8" w:rsidRDefault="00EF7CD8" w:rsidP="00EF7CD8">
      <w:pPr>
        <w:spacing w:after="240"/>
        <w:ind w:left="720" w:hanging="720"/>
        <w:rPr>
          <w:szCs w:val="20"/>
        </w:rPr>
      </w:pPr>
      <w:r w:rsidRPr="00EF7CD8">
        <w:rPr>
          <w:szCs w:val="20"/>
        </w:rPr>
        <w:t>(6)</w:t>
      </w:r>
      <w:r w:rsidRPr="00EF7CD8">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F7CD8" w:rsidRPr="00EF7CD8" w14:paraId="3F285DA4" w14:textId="77777777" w:rsidTr="002C46C2">
        <w:tc>
          <w:tcPr>
            <w:tcW w:w="9350" w:type="dxa"/>
            <w:tcBorders>
              <w:top w:val="single" w:sz="4" w:space="0" w:color="auto"/>
              <w:left w:val="single" w:sz="4" w:space="0" w:color="auto"/>
              <w:bottom w:val="single" w:sz="4" w:space="0" w:color="auto"/>
              <w:right w:val="single" w:sz="4" w:space="0" w:color="auto"/>
            </w:tcBorders>
            <w:shd w:val="clear" w:color="auto" w:fill="D9D9D9"/>
          </w:tcPr>
          <w:p w14:paraId="3BEE470C" w14:textId="77777777" w:rsidR="00EF7CD8" w:rsidRPr="00EF7CD8" w:rsidRDefault="00EF7CD8" w:rsidP="00EF7CD8">
            <w:pPr>
              <w:spacing w:before="120" w:after="240"/>
              <w:rPr>
                <w:b/>
                <w:i/>
                <w:szCs w:val="20"/>
              </w:rPr>
            </w:pPr>
            <w:r w:rsidRPr="00EF7CD8">
              <w:rPr>
                <w:b/>
                <w:i/>
                <w:szCs w:val="20"/>
              </w:rPr>
              <w:t>[NPRR1000:  Delete paragraph (6) above upon system implementation and renumber accordingly.]</w:t>
            </w:r>
          </w:p>
        </w:tc>
      </w:tr>
    </w:tbl>
    <w:p w14:paraId="0A9D44F5" w14:textId="77777777" w:rsidR="00EF7CD8" w:rsidRPr="00EF7CD8" w:rsidRDefault="00EF7CD8" w:rsidP="00EF7CD8">
      <w:pPr>
        <w:spacing w:before="240" w:after="240"/>
        <w:ind w:left="720" w:hanging="720"/>
        <w:rPr>
          <w:iCs/>
          <w:szCs w:val="20"/>
        </w:rPr>
      </w:pPr>
      <w:r w:rsidRPr="00EF7CD8">
        <w:rPr>
          <w:szCs w:val="20"/>
        </w:rPr>
        <w:t>(7)</w:t>
      </w:r>
      <w:r w:rsidRPr="00EF7CD8">
        <w:rPr>
          <w:szCs w:val="20"/>
        </w:rPr>
        <w:tab/>
        <w:t xml:space="preserve">Each Resource Entity that represents one or more Load Resources shall ensure that each Load Resource it represents </w:t>
      </w:r>
      <w:r w:rsidRPr="00EF7CD8">
        <w:rPr>
          <w:iCs/>
          <w:szCs w:val="20"/>
        </w:rPr>
        <w:t>meets at least one of the following conditions:</w:t>
      </w:r>
    </w:p>
    <w:p w14:paraId="4E6B1F74"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The Load Resource is not located behind an Electric Service Identifier (ESI ID) that corresponds to a Critical Load; </w:t>
      </w:r>
    </w:p>
    <w:p w14:paraId="7EA284AC" w14:textId="33792F99" w:rsidR="00EF7CD8" w:rsidRPr="00EF7CD8" w:rsidRDefault="00EF7CD8" w:rsidP="00EF7CD8">
      <w:pPr>
        <w:spacing w:after="240"/>
        <w:ind w:left="1440" w:hanging="720"/>
        <w:rPr>
          <w:szCs w:val="20"/>
        </w:rPr>
      </w:pPr>
      <w:r w:rsidRPr="00EF7CD8">
        <w:rPr>
          <w:szCs w:val="20"/>
        </w:rPr>
        <w:t>(b)</w:t>
      </w:r>
      <w:r w:rsidRPr="00EF7CD8">
        <w:rPr>
          <w:szCs w:val="20"/>
        </w:rPr>
        <w:tab/>
        <w:t>The Load Resource is located behind an ESI ID that corresponds to a Critical Load, but the Load Resource is not a Critical Load and does not include a Critical Load; or</w:t>
      </w:r>
    </w:p>
    <w:p w14:paraId="3BC8AB07" w14:textId="77777777" w:rsidR="00EF7CD8" w:rsidRPr="00EF7CD8" w:rsidRDefault="00EF7CD8" w:rsidP="00EF7CD8">
      <w:pPr>
        <w:spacing w:after="240"/>
        <w:ind w:left="1440" w:hanging="720"/>
        <w:rPr>
          <w:szCs w:val="20"/>
        </w:rPr>
      </w:pPr>
      <w:r w:rsidRPr="00EF7CD8">
        <w:rPr>
          <w:szCs w:val="20"/>
        </w:rPr>
        <w:t>(c)</w:t>
      </w:r>
      <w:r w:rsidRPr="00EF7CD8">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C55FECA" w14:textId="77777777" w:rsidR="00EF7CD8" w:rsidRPr="00EF7CD8" w:rsidRDefault="00EF7CD8" w:rsidP="00EF7CD8">
      <w:pPr>
        <w:spacing w:after="240"/>
        <w:ind w:left="720" w:hanging="720"/>
        <w:rPr>
          <w:szCs w:val="20"/>
        </w:rPr>
      </w:pPr>
      <w:r w:rsidRPr="00EF7CD8">
        <w:rPr>
          <w:szCs w:val="20"/>
        </w:rPr>
        <w:t>(8)</w:t>
      </w:r>
      <w:r w:rsidRPr="00EF7CD8">
        <w:rPr>
          <w:szCs w:val="20"/>
        </w:rPr>
        <w:tab/>
        <w:t xml:space="preserve">As a condition of obtaining and maintaining registration as a Load Resource, the </w:t>
      </w:r>
      <w:r w:rsidRPr="00EF7CD8">
        <w:rPr>
          <w:iCs/>
          <w:szCs w:val="20"/>
        </w:rPr>
        <w:t>Resource</w:t>
      </w:r>
      <w:r w:rsidRPr="00EF7CD8">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2A1C5DA8" w14:textId="77777777" w:rsidR="00EF7CD8" w:rsidRPr="00EF7CD8" w:rsidRDefault="00EF7CD8" w:rsidP="00EF7CD8">
      <w:pPr>
        <w:spacing w:after="240"/>
        <w:ind w:left="720" w:hanging="720"/>
        <w:rPr>
          <w:szCs w:val="20"/>
        </w:rPr>
      </w:pPr>
      <w:bookmarkStart w:id="13" w:name="_Hlk86239601"/>
      <w:r w:rsidRPr="00EF7CD8">
        <w:rPr>
          <w:szCs w:val="20"/>
        </w:rPr>
        <w:t>(9)</w:t>
      </w:r>
      <w:r w:rsidRPr="00EF7CD8">
        <w:rPr>
          <w:szCs w:val="20"/>
        </w:rPr>
        <w:tab/>
        <w:t xml:space="preserve">Each QSE that represents one or more ERS Resources shall ensure that each ERS Resource identified in any ERS Submission Form submitted by the QSE </w:t>
      </w:r>
      <w:r w:rsidRPr="00EF7CD8">
        <w:rPr>
          <w:iCs/>
          <w:szCs w:val="20"/>
        </w:rPr>
        <w:t>meets at least one of the following conditions:</w:t>
      </w:r>
    </w:p>
    <w:p w14:paraId="1D41BA71" w14:textId="77777777" w:rsidR="00EF7CD8" w:rsidRPr="00EF7CD8" w:rsidRDefault="00EF7CD8" w:rsidP="00EF7CD8">
      <w:pPr>
        <w:spacing w:after="240"/>
        <w:ind w:left="1440" w:hanging="720"/>
        <w:rPr>
          <w:szCs w:val="20"/>
        </w:rPr>
      </w:pPr>
      <w:r w:rsidRPr="00EF7CD8">
        <w:rPr>
          <w:szCs w:val="20"/>
        </w:rPr>
        <w:t xml:space="preserve">(a) </w:t>
      </w:r>
      <w:r w:rsidRPr="00EF7CD8">
        <w:rPr>
          <w:szCs w:val="20"/>
        </w:rPr>
        <w:tab/>
        <w:t xml:space="preserve">The ERS Resource and each site within the ERS Resource are not located behind an ESI ID or unique meter identifier that corresponds to a Critical Load and are not used to support a Critical Load; or </w:t>
      </w:r>
    </w:p>
    <w:p w14:paraId="7D9A54AB" w14:textId="47C673AB" w:rsidR="00EF7CD8" w:rsidRPr="00EF7CD8" w:rsidRDefault="00EF7CD8" w:rsidP="00EF7CD8">
      <w:pPr>
        <w:spacing w:after="240"/>
        <w:ind w:left="1440" w:hanging="720"/>
        <w:rPr>
          <w:szCs w:val="20"/>
        </w:rPr>
      </w:pPr>
      <w:r w:rsidRPr="00EF7CD8">
        <w:rPr>
          <w:szCs w:val="20"/>
        </w:rPr>
        <w:t xml:space="preserve">(b) </w:t>
      </w:r>
      <w:r w:rsidRPr="00EF7CD8">
        <w:rPr>
          <w:szCs w:val="20"/>
        </w:rPr>
        <w:tab/>
        <w:t xml:space="preserve">The ERS Resource or one or more sites within the ERS Resource are behind an ESI ID or unique meter identifier that corresponds to a Critical Load, but the ERS </w:t>
      </w:r>
      <w:r w:rsidRPr="00EF7CD8">
        <w:rPr>
          <w:szCs w:val="20"/>
        </w:rPr>
        <w:lastRenderedPageBreak/>
        <w:t>Resource and each site within the ERS Resource are not a Critical Load, do not include a Critical Load, and are not used to support a Critical Load; or</w:t>
      </w:r>
    </w:p>
    <w:p w14:paraId="24AF193C" w14:textId="77777777" w:rsidR="00EF7CD8" w:rsidRDefault="00EF7CD8" w:rsidP="00EF7CD8">
      <w:pPr>
        <w:spacing w:after="240"/>
        <w:ind w:left="1440" w:hanging="720"/>
        <w:rPr>
          <w:szCs w:val="20"/>
        </w:rPr>
      </w:pPr>
      <w:r w:rsidRPr="00EF7CD8">
        <w:rPr>
          <w:szCs w:val="20"/>
        </w:rPr>
        <w:t xml:space="preserve">(c) </w:t>
      </w:r>
      <w:r w:rsidRPr="00EF7CD8">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A6A44C0" w14:textId="77777777" w:rsidR="00EF7CD8" w:rsidRPr="00EF7CD8" w:rsidRDefault="00EF7CD8" w:rsidP="00EF7CD8">
      <w:pPr>
        <w:keepNext/>
        <w:widowControl w:val="0"/>
        <w:tabs>
          <w:tab w:val="left" w:pos="1260"/>
        </w:tabs>
        <w:spacing w:before="480" w:after="240"/>
        <w:ind w:left="1267" w:hanging="1267"/>
        <w:outlineLvl w:val="3"/>
        <w:rPr>
          <w:b/>
          <w:bCs/>
          <w:snapToGrid w:val="0"/>
          <w:szCs w:val="20"/>
        </w:rPr>
      </w:pPr>
      <w:bookmarkStart w:id="14" w:name="_Toc135992290"/>
      <w:bookmarkStart w:id="15" w:name="_Hlk135901819"/>
      <w:bookmarkEnd w:id="13"/>
      <w:commentRangeStart w:id="16"/>
      <w:r w:rsidRPr="00EF7CD8">
        <w:rPr>
          <w:b/>
          <w:bCs/>
          <w:snapToGrid w:val="0"/>
          <w:szCs w:val="20"/>
        </w:rPr>
        <w:t>6.5.7.5</w:t>
      </w:r>
      <w:commentRangeEnd w:id="16"/>
      <w:r w:rsidR="00B4148C">
        <w:rPr>
          <w:rStyle w:val="CommentReference"/>
        </w:rPr>
        <w:commentReference w:id="16"/>
      </w:r>
      <w:r w:rsidRPr="00EF7CD8">
        <w:rPr>
          <w:b/>
          <w:bCs/>
          <w:snapToGrid w:val="0"/>
          <w:szCs w:val="20"/>
        </w:rPr>
        <w:tab/>
        <w:t>Ancillary Services Capacity Monitor</w:t>
      </w:r>
      <w:bookmarkEnd w:id="14"/>
    </w:p>
    <w:p w14:paraId="79DC4B7E" w14:textId="77777777" w:rsidR="00EF7CD8" w:rsidRPr="00EF7CD8" w:rsidRDefault="00EF7CD8" w:rsidP="00EF7CD8">
      <w:pPr>
        <w:spacing w:after="240"/>
        <w:ind w:left="720" w:hanging="720"/>
        <w:rPr>
          <w:szCs w:val="20"/>
        </w:rPr>
      </w:pPr>
      <w:r w:rsidRPr="00EF7CD8">
        <w:rPr>
          <w:szCs w:val="20"/>
        </w:rPr>
        <w:t>(1)</w:t>
      </w:r>
      <w:r w:rsidRPr="00EF7CD8">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349277F"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capacity from: </w:t>
      </w:r>
    </w:p>
    <w:p w14:paraId="787CFD63"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6E11BF6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39E8460E"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ED46220"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capable of Fast Frequency Response (FFR);</w:t>
      </w:r>
    </w:p>
    <w:p w14:paraId="54C533B3"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Ancillary Service Resource Responsibility for RRS from: </w:t>
      </w:r>
    </w:p>
    <w:p w14:paraId="2C5D3E35"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10284B7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74E44116"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73A1EAEA" w14:textId="62D35D6E" w:rsidR="00EF7CD8" w:rsidRPr="00EF7CD8" w:rsidRDefault="00EF7CD8" w:rsidP="00EF7CD8">
      <w:pPr>
        <w:spacing w:after="240"/>
        <w:ind w:left="2160" w:hanging="720"/>
        <w:rPr>
          <w:szCs w:val="20"/>
        </w:rPr>
      </w:pPr>
      <w:r w:rsidRPr="00EF7CD8">
        <w:rPr>
          <w:szCs w:val="20"/>
        </w:rPr>
        <w:t>(iv)</w:t>
      </w:r>
      <w:r w:rsidRPr="00EF7CD8">
        <w:rPr>
          <w:szCs w:val="20"/>
        </w:rPr>
        <w:tab/>
        <w:t>Resources capable of FFR;</w:t>
      </w:r>
    </w:p>
    <w:p w14:paraId="25BE1203"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capacity from: </w:t>
      </w:r>
    </w:p>
    <w:p w14:paraId="07C5D270"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4B26C1E4"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28E9324E"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53B9216"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w:t>
      </w:r>
    </w:p>
    <w:p w14:paraId="29600EDD" w14:textId="77777777" w:rsidR="00EF7CD8" w:rsidRPr="00EF7CD8" w:rsidRDefault="00EF7CD8" w:rsidP="00EF7CD8">
      <w:pPr>
        <w:spacing w:after="240"/>
        <w:ind w:left="1440" w:hanging="720"/>
        <w:rPr>
          <w:szCs w:val="20"/>
        </w:rPr>
      </w:pPr>
      <w:r w:rsidRPr="00EF7CD8">
        <w:rPr>
          <w:szCs w:val="20"/>
        </w:rPr>
        <w:t>(d)</w:t>
      </w:r>
      <w:r w:rsidRPr="00EF7CD8">
        <w:rPr>
          <w:szCs w:val="20"/>
        </w:rPr>
        <w:tab/>
        <w:t xml:space="preserve">Ancillary Service Resource Responsibility for ECRS from: </w:t>
      </w:r>
    </w:p>
    <w:p w14:paraId="652708F4" w14:textId="77777777" w:rsidR="00EF7CD8" w:rsidRPr="00EF7CD8" w:rsidRDefault="00EF7CD8" w:rsidP="00EF7CD8">
      <w:pPr>
        <w:spacing w:after="240"/>
        <w:ind w:left="2160" w:hanging="720"/>
        <w:rPr>
          <w:szCs w:val="20"/>
        </w:rPr>
      </w:pPr>
      <w:r w:rsidRPr="00EF7CD8">
        <w:rPr>
          <w:szCs w:val="20"/>
        </w:rPr>
        <w:lastRenderedPageBreak/>
        <w:t>(i)</w:t>
      </w:r>
      <w:r w:rsidRPr="00EF7CD8">
        <w:rPr>
          <w:szCs w:val="20"/>
        </w:rPr>
        <w:tab/>
        <w:t>Generation Resources;</w:t>
      </w:r>
    </w:p>
    <w:p w14:paraId="258F5C39"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and</w:t>
      </w:r>
    </w:p>
    <w:p w14:paraId="07D1B98C" w14:textId="2D009763"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3C7E43D" w14:textId="77777777" w:rsidR="00EF7CD8" w:rsidRPr="00EF7CD8" w:rsidRDefault="00EF7CD8" w:rsidP="00EF7CD8">
      <w:pPr>
        <w:spacing w:after="240"/>
        <w:ind w:left="2160" w:hanging="720"/>
        <w:rPr>
          <w:szCs w:val="20"/>
        </w:rPr>
      </w:pPr>
      <w:r w:rsidRPr="00EF7CD8">
        <w:rPr>
          <w:szCs w:val="20"/>
        </w:rPr>
        <w:t>(iv)</w:t>
      </w:r>
      <w:r w:rsidRPr="00EF7CD8">
        <w:rPr>
          <w:szCs w:val="20"/>
        </w:rPr>
        <w:tab/>
        <w:t>QSGRs;</w:t>
      </w:r>
    </w:p>
    <w:p w14:paraId="768BAA5C" w14:textId="77777777" w:rsidR="00EF7CD8" w:rsidRPr="00EF7CD8" w:rsidRDefault="00EF7CD8" w:rsidP="00EF7CD8">
      <w:pPr>
        <w:spacing w:after="240"/>
        <w:ind w:left="1440" w:hanging="720"/>
        <w:rPr>
          <w:szCs w:val="20"/>
        </w:rPr>
      </w:pPr>
      <w:r w:rsidRPr="00EF7CD8">
        <w:rPr>
          <w:szCs w:val="20"/>
        </w:rPr>
        <w:t>(e)</w:t>
      </w:r>
      <w:r w:rsidRPr="00EF7CD8">
        <w:rPr>
          <w:szCs w:val="20"/>
        </w:rPr>
        <w:tab/>
        <w:t xml:space="preserve">ECRS deployed to Generation and Load Resources; </w:t>
      </w:r>
    </w:p>
    <w:p w14:paraId="67138015" w14:textId="77777777" w:rsidR="00EF7CD8" w:rsidRPr="00EF7CD8" w:rsidRDefault="00EF7CD8" w:rsidP="00EF7CD8">
      <w:pPr>
        <w:spacing w:after="240"/>
        <w:ind w:left="1440" w:hanging="720"/>
        <w:rPr>
          <w:szCs w:val="20"/>
        </w:rPr>
      </w:pPr>
      <w:r w:rsidRPr="00EF7CD8">
        <w:rPr>
          <w:szCs w:val="20"/>
        </w:rPr>
        <w:t>(f)</w:t>
      </w:r>
      <w:r w:rsidRPr="00EF7CD8">
        <w:rPr>
          <w:szCs w:val="20"/>
        </w:rPr>
        <w:tab/>
        <w:t xml:space="preserve">Non-Spin available from: </w:t>
      </w:r>
    </w:p>
    <w:p w14:paraId="72259EC9"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28497A36"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Undeployed Load Resources; </w:t>
      </w:r>
    </w:p>
    <w:p w14:paraId="25E22064"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w:t>
      </w:r>
    </w:p>
    <w:p w14:paraId="6F016DB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w:t>
      </w:r>
    </w:p>
    <w:p w14:paraId="24DA4FE9"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Responsibility for Non-Spin from:</w:t>
      </w:r>
    </w:p>
    <w:p w14:paraId="66385610"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1A4A9B67"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B386E00"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Load Resources; </w:t>
      </w:r>
    </w:p>
    <w:p w14:paraId="7EE0B696"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QSGRs; and</w:t>
      </w:r>
    </w:p>
    <w:p w14:paraId="0DC9885D" w14:textId="77777777" w:rsidR="00EF7CD8" w:rsidRPr="00EF7CD8" w:rsidRDefault="00EF7CD8" w:rsidP="00EF7CD8">
      <w:pPr>
        <w:spacing w:after="240"/>
        <w:ind w:left="2160" w:hanging="720"/>
        <w:rPr>
          <w:szCs w:val="20"/>
        </w:rPr>
      </w:pPr>
      <w:r w:rsidRPr="00EF7CD8">
        <w:rPr>
          <w:szCs w:val="20"/>
        </w:rPr>
        <w:t>(v)</w:t>
      </w:r>
      <w:r w:rsidRPr="00EF7CD8">
        <w:rPr>
          <w:szCs w:val="20"/>
        </w:rPr>
        <w:tab/>
        <w:t>QSGRs;</w:t>
      </w:r>
    </w:p>
    <w:p w14:paraId="0781129C" w14:textId="77777777" w:rsidR="00EF7CD8" w:rsidRPr="00EF7CD8" w:rsidRDefault="00EF7CD8" w:rsidP="00EF7CD8">
      <w:pPr>
        <w:spacing w:after="240"/>
        <w:ind w:left="1440" w:hanging="720"/>
        <w:rPr>
          <w:szCs w:val="20"/>
        </w:rPr>
      </w:pPr>
      <w:r w:rsidRPr="00EF7CD8">
        <w:rPr>
          <w:szCs w:val="20"/>
        </w:rPr>
        <w:t>(h)</w:t>
      </w:r>
      <w:r w:rsidRPr="00EF7CD8">
        <w:rPr>
          <w:szCs w:val="20"/>
        </w:rPr>
        <w:tab/>
        <w:t>Undeployed Reg-Up and Reg-Down;</w:t>
      </w:r>
    </w:p>
    <w:p w14:paraId="7DB38E56" w14:textId="77777777" w:rsidR="00EF7CD8" w:rsidRPr="00EF7CD8" w:rsidRDefault="00EF7CD8" w:rsidP="00EF7CD8">
      <w:pPr>
        <w:spacing w:after="240"/>
        <w:ind w:left="1440" w:hanging="720"/>
        <w:rPr>
          <w:szCs w:val="20"/>
        </w:rPr>
      </w:pPr>
      <w:r w:rsidRPr="00EF7CD8">
        <w:rPr>
          <w:szCs w:val="20"/>
        </w:rPr>
        <w:t>(i)</w:t>
      </w:r>
      <w:r w:rsidRPr="00EF7CD8">
        <w:rPr>
          <w:szCs w:val="20"/>
        </w:rPr>
        <w:tab/>
        <w:t>Ancillary Service Resource Responsibility for Reg-Up and Reg-Down;</w:t>
      </w:r>
    </w:p>
    <w:p w14:paraId="6C6864C3" w14:textId="77777777" w:rsidR="00EF7CD8" w:rsidRPr="00EF7CD8" w:rsidRDefault="00EF7CD8" w:rsidP="00EF7CD8">
      <w:pPr>
        <w:spacing w:after="240"/>
        <w:ind w:left="1440" w:hanging="720"/>
        <w:rPr>
          <w:szCs w:val="20"/>
        </w:rPr>
      </w:pPr>
      <w:r w:rsidRPr="00EF7CD8">
        <w:rPr>
          <w:szCs w:val="20"/>
        </w:rPr>
        <w:t>(j)</w:t>
      </w:r>
      <w:r w:rsidRPr="00EF7CD8">
        <w:rPr>
          <w:szCs w:val="20"/>
        </w:rPr>
        <w:tab/>
        <w:t>Deployed Reg-Up and Reg-Down;</w:t>
      </w:r>
    </w:p>
    <w:p w14:paraId="7BEE7FDA" w14:textId="77777777" w:rsidR="00EF7CD8" w:rsidRPr="00EF7CD8" w:rsidRDefault="00EF7CD8" w:rsidP="00EF7CD8">
      <w:pPr>
        <w:spacing w:after="240"/>
        <w:ind w:left="1440" w:hanging="720"/>
        <w:rPr>
          <w:szCs w:val="20"/>
        </w:rPr>
      </w:pPr>
      <w:r w:rsidRPr="00EF7CD8">
        <w:rPr>
          <w:szCs w:val="20"/>
        </w:rPr>
        <w:t>(k)</w:t>
      </w:r>
      <w:r w:rsidRPr="00EF7CD8">
        <w:rPr>
          <w:szCs w:val="20"/>
        </w:rPr>
        <w:tab/>
        <w:t>Available capacity:</w:t>
      </w:r>
    </w:p>
    <w:p w14:paraId="07ABC782"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64117CB3"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With Energy Offer Curves in the ERCOT System that can be used to decrease Generation Resource Base Points in SCED; </w:t>
      </w:r>
    </w:p>
    <w:p w14:paraId="0DE9BAE5"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5AB38AD4" w14:textId="77777777" w:rsidR="00EF7CD8" w:rsidRPr="00EF7CD8" w:rsidRDefault="00EF7CD8" w:rsidP="00EF7CD8">
      <w:pPr>
        <w:spacing w:after="240"/>
        <w:ind w:left="2160" w:hanging="720"/>
        <w:rPr>
          <w:szCs w:val="20"/>
        </w:rPr>
      </w:pPr>
      <w:r w:rsidRPr="00EF7CD8">
        <w:rPr>
          <w:szCs w:val="20"/>
        </w:rPr>
        <w:lastRenderedPageBreak/>
        <w:t>(iv)</w:t>
      </w:r>
      <w:r w:rsidRPr="00EF7CD8">
        <w:rPr>
          <w:szCs w:val="20"/>
        </w:rPr>
        <w:tab/>
        <w:t xml:space="preserve">Without Energy Offer Curves in the ERCOT System that can be used to decrease Generation Resource Base Points in SCED; </w:t>
      </w:r>
    </w:p>
    <w:p w14:paraId="34E1C43A"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5431BD69" w14:textId="77777777" w:rsidR="00EF7CD8" w:rsidRPr="00EF7CD8" w:rsidRDefault="00EF7CD8" w:rsidP="00EF7CD8">
      <w:pPr>
        <w:spacing w:after="240"/>
        <w:ind w:left="2160" w:hanging="720"/>
        <w:rPr>
          <w:szCs w:val="20"/>
        </w:rPr>
      </w:pPr>
      <w:r w:rsidRPr="00EF7CD8">
        <w:rPr>
          <w:szCs w:val="20"/>
        </w:rPr>
        <w:t>(vi)</w:t>
      </w:r>
      <w:r w:rsidRPr="00EF7CD8">
        <w:rPr>
          <w:szCs w:val="20"/>
        </w:rPr>
        <w:tab/>
        <w:t xml:space="preserve">With RTM Energy Bid curves from available Controllable Load Resources in the ERCOT System that can be used to increase Base Points (energy consumption) in SCED; </w:t>
      </w:r>
    </w:p>
    <w:p w14:paraId="133C44E8"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ECRS, and RRS from Load Resources </w:t>
      </w:r>
      <w:r w:rsidRPr="00EF7CD8">
        <w:rPr>
          <w:bCs/>
          <w:szCs w:val="20"/>
        </w:rPr>
        <w:t>and the Net Power Consumption minus the Low Power Consumption from Load Resources with a validated Real-Time RRS and ECRS Schedule</w:t>
      </w:r>
      <w:r w:rsidRPr="00EF7CD8">
        <w:rPr>
          <w:szCs w:val="20"/>
        </w:rPr>
        <w:t>;</w:t>
      </w:r>
    </w:p>
    <w:p w14:paraId="0A2C3101" w14:textId="77777777" w:rsidR="00EF7CD8" w:rsidRPr="00EF7CD8" w:rsidRDefault="00EF7CD8" w:rsidP="00EF7CD8">
      <w:pPr>
        <w:spacing w:after="240"/>
        <w:ind w:left="2160" w:hanging="720"/>
        <w:rPr>
          <w:szCs w:val="20"/>
        </w:rPr>
      </w:pPr>
      <w:r w:rsidRPr="00EF7CD8">
        <w:rPr>
          <w:szCs w:val="20"/>
        </w:rPr>
        <w:t>(viii)</w:t>
      </w:r>
      <w:r w:rsidRPr="00EF7CD8">
        <w:rPr>
          <w:szCs w:val="20"/>
        </w:rPr>
        <w:tab/>
        <w:t>From Resources included in item (vii) above plus reserves from Resources that could be made available to SCED in 30 minutes;</w:t>
      </w:r>
    </w:p>
    <w:p w14:paraId="5C60BA18" w14:textId="77777777" w:rsidR="00EF7CD8" w:rsidRPr="00EF7CD8" w:rsidRDefault="00EF7CD8" w:rsidP="00EF7CD8">
      <w:pPr>
        <w:spacing w:after="240"/>
        <w:ind w:left="2160" w:hanging="720"/>
        <w:rPr>
          <w:szCs w:val="20"/>
        </w:rPr>
      </w:pPr>
      <w:r w:rsidRPr="00EF7CD8">
        <w:rPr>
          <w:szCs w:val="20"/>
        </w:rPr>
        <w:t>(ix)</w:t>
      </w:r>
      <w:r w:rsidRPr="00EF7CD8">
        <w:rPr>
          <w:szCs w:val="20"/>
        </w:rPr>
        <w:tab/>
        <w:t>In the ERCOT System that can be used to increase Generation Resource Base Points in the next five minutes in SCED; and</w:t>
      </w:r>
    </w:p>
    <w:p w14:paraId="05D0168B" w14:textId="77777777" w:rsidR="00EF7CD8" w:rsidRPr="00EF7CD8" w:rsidRDefault="00EF7CD8" w:rsidP="00EF7CD8">
      <w:pPr>
        <w:spacing w:after="240"/>
        <w:ind w:left="2160" w:hanging="720"/>
        <w:rPr>
          <w:szCs w:val="20"/>
        </w:rPr>
      </w:pPr>
      <w:r w:rsidRPr="00EF7CD8">
        <w:rPr>
          <w:szCs w:val="20"/>
        </w:rPr>
        <w:t>(x)</w:t>
      </w:r>
      <w:r w:rsidRPr="00EF7CD8">
        <w:rPr>
          <w:szCs w:val="20"/>
        </w:rPr>
        <w:tab/>
        <w:t>In the ERCOT System that can be used to decrease Generation Resource Base Points in the next five minutes in SCED;</w:t>
      </w:r>
    </w:p>
    <w:p w14:paraId="1AFD9496" w14:textId="77777777" w:rsidR="00EF7CD8" w:rsidRPr="00EF7CD8" w:rsidRDefault="00EF7CD8" w:rsidP="00EF7CD8">
      <w:pPr>
        <w:spacing w:after="240"/>
        <w:ind w:left="1440" w:hanging="720"/>
        <w:rPr>
          <w:szCs w:val="20"/>
        </w:rPr>
      </w:pPr>
      <w:r w:rsidRPr="00EF7CD8">
        <w:rPr>
          <w:szCs w:val="20"/>
        </w:rPr>
        <w:t>(l)</w:t>
      </w:r>
      <w:r w:rsidRPr="00EF7CD8">
        <w:rPr>
          <w:szCs w:val="20"/>
        </w:rPr>
        <w:tab/>
        <w:t>Aggregate telemetered HSL capacity for Resources with a telemetered Resource Status of EMR;</w:t>
      </w:r>
    </w:p>
    <w:p w14:paraId="0D39F9EA" w14:textId="77777777" w:rsidR="00EF7CD8" w:rsidRPr="00EF7CD8" w:rsidRDefault="00EF7CD8" w:rsidP="00EF7CD8">
      <w:pPr>
        <w:spacing w:after="240"/>
        <w:ind w:left="1440" w:hanging="720"/>
        <w:rPr>
          <w:szCs w:val="20"/>
        </w:rPr>
      </w:pPr>
      <w:r w:rsidRPr="00EF7CD8">
        <w:rPr>
          <w:szCs w:val="20"/>
        </w:rPr>
        <w:t>(m)</w:t>
      </w:r>
      <w:r w:rsidRPr="00EF7CD8">
        <w:rPr>
          <w:szCs w:val="20"/>
        </w:rPr>
        <w:tab/>
        <w:t>Aggregate telemetered HSL capacity for Resources with a telemetered Resource Status of OUT;</w:t>
      </w:r>
    </w:p>
    <w:p w14:paraId="04353B10" w14:textId="77777777" w:rsidR="00EF7CD8" w:rsidRPr="00EF7CD8" w:rsidRDefault="00EF7CD8" w:rsidP="00EF7CD8">
      <w:pPr>
        <w:spacing w:after="240"/>
        <w:ind w:left="1440" w:hanging="720"/>
        <w:rPr>
          <w:szCs w:val="20"/>
        </w:rPr>
      </w:pPr>
      <w:r w:rsidRPr="00EF7CD8">
        <w:rPr>
          <w:szCs w:val="20"/>
        </w:rPr>
        <w:t>(n)</w:t>
      </w:r>
      <w:r w:rsidRPr="00EF7CD8">
        <w:rPr>
          <w:szCs w:val="20"/>
        </w:rPr>
        <w:tab/>
        <w:t>Aggregate net telemetered consumption for Resources with a telemetered Resource Status of OUTL; and</w:t>
      </w:r>
    </w:p>
    <w:p w14:paraId="09277902" w14:textId="77777777" w:rsidR="00EF7CD8" w:rsidRPr="00EF7CD8" w:rsidRDefault="00EF7CD8" w:rsidP="00EF7CD8">
      <w:pPr>
        <w:spacing w:after="240"/>
        <w:ind w:left="1440" w:hanging="720"/>
        <w:rPr>
          <w:szCs w:val="20"/>
        </w:rPr>
      </w:pPr>
      <w:r w:rsidRPr="00EF7CD8">
        <w:rPr>
          <w:szCs w:val="20"/>
        </w:rPr>
        <w:t>(o)</w:t>
      </w:r>
      <w:r w:rsidRPr="00EF7CD8">
        <w:rPr>
          <w:szCs w:val="20"/>
        </w:rPr>
        <w:tab/>
        <w:t>The ERCOT-wide PRC calculated as follows:</w:t>
      </w:r>
    </w:p>
    <w:p w14:paraId="4A59EAF0" w14:textId="77777777" w:rsidR="00EF7CD8" w:rsidRPr="00EF7CD8" w:rsidRDefault="00EF7CD8" w:rsidP="00EF7CD8">
      <w:pPr>
        <w:rPr>
          <w:b/>
          <w:position w:val="30"/>
          <w:sz w:val="20"/>
          <w:szCs w:val="20"/>
        </w:rPr>
      </w:pPr>
    </w:p>
    <w:p w14:paraId="7696CF47" w14:textId="77777777" w:rsidR="00EF7CD8" w:rsidRPr="00EF7CD8" w:rsidRDefault="00A3057F" w:rsidP="00EF7CD8">
      <w:pPr>
        <w:spacing w:after="240"/>
        <w:rPr>
          <w:b/>
          <w:position w:val="30"/>
          <w:sz w:val="20"/>
          <w:szCs w:val="20"/>
        </w:rPr>
      </w:pPr>
      <w:r>
        <w:rPr>
          <w:b/>
          <w:noProof/>
          <w:position w:val="30"/>
          <w:sz w:val="20"/>
          <w:szCs w:val="20"/>
        </w:rPr>
        <w:object w:dxaOrig="1440" w:dyaOrig="1440" w14:anchorId="19A1FBCA">
          <v:shape id="_x0000_s1032" type="#_x0000_t75" style="position:absolute;margin-left:39.15pt;margin-top:-27.7pt;width:67.75pt;height:109.9pt;z-index:251659264" fillcolor="red" strokecolor="red">
            <v:fill opacity="13107f" color2="fill darken(118)" o:opacity2="13107f" rotate="t" method="linear sigma" focus="100%" type="gradient"/>
            <v:imagedata r:id="rId35" o:title=""/>
          </v:shape>
          <o:OLEObject Type="Embed" ProgID="Equation.3" ShapeID="_x0000_s1032" DrawAspect="Content" ObjectID="_1788709586" r:id="rId36"/>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Min(Max((RDF*(HSL-NFRC) – Actual Net Telemetered Output)</w:t>
      </w:r>
      <w:r w:rsidR="00EF7CD8" w:rsidRPr="00EF7CD8">
        <w:rPr>
          <w:b/>
          <w:position w:val="30"/>
          <w:sz w:val="20"/>
          <w:szCs w:val="20"/>
          <w:vertAlign w:val="subscript"/>
        </w:rPr>
        <w:t>i</w:t>
      </w:r>
      <w:r w:rsidR="00EF7CD8" w:rsidRPr="00EF7CD8">
        <w:rPr>
          <w:b/>
          <w:position w:val="30"/>
          <w:sz w:val="20"/>
          <w:szCs w:val="20"/>
        </w:rPr>
        <w:t xml:space="preserve"> , 0.0) ,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0.2*RDF*(HSL-NFRC)</w:t>
      </w:r>
      <w:r w:rsidR="00EF7CD8" w:rsidRPr="00EF7CD8">
        <w:rPr>
          <w:b/>
          <w:position w:val="30"/>
          <w:sz w:val="20"/>
          <w:szCs w:val="20"/>
          <w:vertAlign w:val="subscript"/>
        </w:rPr>
        <w:t>i</w:t>
      </w:r>
      <w:r w:rsidR="00EF7CD8" w:rsidRPr="00EF7CD8">
        <w:rPr>
          <w:b/>
          <w:position w:val="30"/>
          <w:sz w:val="20"/>
          <w:szCs w:val="20"/>
        </w:rPr>
        <w:t>),</w:t>
      </w:r>
    </w:p>
    <w:p w14:paraId="129ACBAF" w14:textId="77777777" w:rsidR="00EF7CD8" w:rsidRPr="00EF7CD8" w:rsidRDefault="00EF7CD8" w:rsidP="00EF7CD8">
      <w:pPr>
        <w:ind w:right="-1080"/>
        <w:rPr>
          <w:szCs w:val="20"/>
        </w:rPr>
      </w:pPr>
    </w:p>
    <w:p w14:paraId="5784B9D6" w14:textId="77777777" w:rsidR="00EF7CD8" w:rsidRPr="00EF7CD8" w:rsidRDefault="00EF7CD8" w:rsidP="00EF7CD8">
      <w:pPr>
        <w:ind w:right="-1080"/>
        <w:rPr>
          <w:szCs w:val="20"/>
        </w:rPr>
      </w:pPr>
    </w:p>
    <w:p w14:paraId="19DA289A"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15457F6"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7BBF6529" w14:textId="77777777" w:rsidR="00EF7CD8" w:rsidRPr="00EF7CD8" w:rsidRDefault="00EF7CD8" w:rsidP="00EF7CD8">
      <w:pPr>
        <w:ind w:right="-1080"/>
        <w:rPr>
          <w:szCs w:val="20"/>
        </w:rPr>
      </w:pPr>
      <w:r w:rsidRPr="00EF7CD8">
        <w:rPr>
          <w:szCs w:val="20"/>
        </w:rPr>
        <w:t>with a telemetered status of ONTEST, ONHOLD, STARTUP, or SHUTDOWN.</w:t>
      </w:r>
    </w:p>
    <w:p w14:paraId="7898CC34" w14:textId="77777777" w:rsidR="00EF7CD8" w:rsidRPr="00EF7CD8" w:rsidRDefault="00EF7CD8" w:rsidP="00EF7CD8">
      <w:pPr>
        <w:ind w:right="-1080"/>
        <w:rPr>
          <w:szCs w:val="20"/>
        </w:rPr>
      </w:pPr>
    </w:p>
    <w:p w14:paraId="18DEDFE7" w14:textId="77777777" w:rsidR="00EF7CD8" w:rsidRPr="00EF7CD8" w:rsidRDefault="00EF7CD8" w:rsidP="00EF7CD8">
      <w:pPr>
        <w:rPr>
          <w:b/>
          <w:position w:val="30"/>
          <w:sz w:val="20"/>
          <w:szCs w:val="20"/>
        </w:rPr>
      </w:pPr>
    </w:p>
    <w:p w14:paraId="394061E2" w14:textId="77777777" w:rsidR="00EF7CD8" w:rsidRPr="00EF7CD8" w:rsidRDefault="00EF7CD8" w:rsidP="00EF7CD8">
      <w:pPr>
        <w:rPr>
          <w:b/>
          <w:position w:val="30"/>
          <w:sz w:val="20"/>
          <w:szCs w:val="20"/>
        </w:rPr>
      </w:pPr>
      <w:r w:rsidRPr="00EF7CD8">
        <w:rPr>
          <w:noProof/>
          <w:szCs w:val="20"/>
        </w:rPr>
        <mc:AlternateContent>
          <mc:Choice Requires="wpc">
            <w:drawing>
              <wp:anchor distT="0" distB="0" distL="114300" distR="114300" simplePos="0" relativeHeight="251664384" behindDoc="0" locked="0" layoutInCell="1" allowOverlap="1" wp14:anchorId="08DF99CE" wp14:editId="051C1F13">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3513F"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B7F1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028C"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1F978"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B1D09"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6DF0D"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A67F"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9668"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8DF99CE"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32E3513F" w14:textId="77777777" w:rsidR="00EF7CD8" w:rsidRDefault="00EF7CD8" w:rsidP="00EF7CD8">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731B7F10" w14:textId="77777777" w:rsidR="00EF7CD8" w:rsidRDefault="00EF7CD8" w:rsidP="00EF7CD8">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028C" w14:textId="77777777" w:rsidR="00EF7CD8" w:rsidRDefault="00EF7CD8" w:rsidP="00EF7CD8">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E51F978" w14:textId="77777777" w:rsidR="00EF7CD8" w:rsidRDefault="00EF7CD8" w:rsidP="00EF7CD8">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54B1D09" w14:textId="77777777" w:rsidR="00EF7CD8" w:rsidRDefault="00EF7CD8" w:rsidP="00EF7CD8">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BA6DF0D" w14:textId="77777777" w:rsidR="00EF7CD8" w:rsidRDefault="00EF7CD8" w:rsidP="00EF7CD8">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D0DA67F" w14:textId="77777777" w:rsidR="00EF7CD8" w:rsidRDefault="00EF7CD8" w:rsidP="00EF7CD8">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68D9668" w14:textId="77777777" w:rsidR="00EF7CD8" w:rsidRDefault="00EF7CD8" w:rsidP="00EF7CD8">
                        <w:r>
                          <w:rPr>
                            <w:b/>
                            <w:bCs/>
                            <w:i/>
                            <w:iCs/>
                            <w:color w:val="000000"/>
                          </w:rPr>
                          <w:t>i</w:t>
                        </w:r>
                      </w:p>
                    </w:txbxContent>
                  </v:textbox>
                </v:rect>
              </v:group>
            </w:pict>
          </mc:Fallback>
        </mc:AlternateContent>
      </w:r>
    </w:p>
    <w:p w14:paraId="75F7E115" w14:textId="77777777" w:rsidR="00EF7CD8" w:rsidRPr="00EF7CD8" w:rsidRDefault="00EF7CD8" w:rsidP="00EF7CD8">
      <w:pPr>
        <w:rPr>
          <w:b/>
          <w:position w:val="30"/>
          <w:sz w:val="20"/>
          <w:szCs w:val="20"/>
        </w:rPr>
      </w:pPr>
      <w:r w:rsidRPr="00EF7CD8">
        <w:rPr>
          <w:b/>
          <w:position w:val="30"/>
          <w:sz w:val="20"/>
          <w:szCs w:val="20"/>
        </w:rPr>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4182D57F" w14:textId="77777777" w:rsidR="00EF7CD8" w:rsidRPr="00EF7CD8" w:rsidRDefault="00EF7CD8" w:rsidP="00EF7CD8">
      <w:pPr>
        <w:ind w:right="-1080" w:hanging="1080"/>
        <w:rPr>
          <w:b/>
          <w:position w:val="30"/>
          <w:szCs w:val="20"/>
        </w:rPr>
      </w:pPr>
    </w:p>
    <w:p w14:paraId="53452E25" w14:textId="77777777" w:rsidR="00EF7CD8" w:rsidRPr="00EF7CD8" w:rsidRDefault="00EF7CD8" w:rsidP="00EF7CD8">
      <w:pPr>
        <w:spacing w:before="120"/>
        <w:ind w:right="-1080"/>
        <w:rPr>
          <w:szCs w:val="20"/>
        </w:rPr>
      </w:pPr>
      <w:r w:rsidRPr="00EF7CD8">
        <w:rPr>
          <w:szCs w:val="20"/>
        </w:rPr>
        <w:t>where the included On-Line WGRs only include WGRs that are Primary Frequency Response-capable.</w:t>
      </w:r>
    </w:p>
    <w:p w14:paraId="20082672" w14:textId="77777777" w:rsidR="00EF7CD8" w:rsidRPr="00EF7CD8" w:rsidRDefault="00EF7CD8" w:rsidP="00EF7CD8">
      <w:pPr>
        <w:ind w:left="2160" w:hanging="2160"/>
        <w:rPr>
          <w:b/>
          <w:position w:val="30"/>
          <w:sz w:val="20"/>
          <w:szCs w:val="20"/>
        </w:rPr>
      </w:pPr>
    </w:p>
    <w:p w14:paraId="73B7B78E" w14:textId="77777777" w:rsidR="00EF7CD8" w:rsidRPr="00EF7CD8" w:rsidRDefault="00A3057F" w:rsidP="00EF7CD8">
      <w:pPr>
        <w:ind w:left="2160" w:hanging="2160"/>
        <w:rPr>
          <w:b/>
          <w:position w:val="30"/>
          <w:sz w:val="20"/>
          <w:szCs w:val="20"/>
        </w:rPr>
      </w:pPr>
      <w:r>
        <w:rPr>
          <w:b/>
          <w:noProof/>
          <w:position w:val="30"/>
          <w:sz w:val="20"/>
          <w:szCs w:val="20"/>
        </w:rPr>
        <w:object w:dxaOrig="1440" w:dyaOrig="1440" w14:anchorId="7645296E">
          <v:shape id="_x0000_s1033" type="#_x0000_t75" style="position:absolute;left:0;text-align:left;margin-left:35pt;margin-top:-17.6pt;width:67.85pt;height:110.1pt;z-index:251660288" fillcolor="red" strokecolor="red">
            <v:fill opacity="13107f" color2="fill darken(118)" o:opacity2="13107f" rotate="t" method="linear sigma" focus="100%" type="gradient"/>
            <v:imagedata r:id="rId35" o:title=""/>
          </v:shape>
          <o:OLEObject Type="Embed" ProgID="Equation.3" ShapeID="_x0000_s1033" DrawAspect="Content" ObjectID="_1788709587" r:id="rId37"/>
        </w:object>
      </w:r>
    </w:p>
    <w:p w14:paraId="6A09C21D" w14:textId="77777777" w:rsidR="00EF7CD8" w:rsidRPr="00EF7CD8" w:rsidRDefault="00EF7CD8" w:rsidP="00EF7CD8">
      <w:pPr>
        <w:ind w:left="2160" w:hanging="2160"/>
        <w:rPr>
          <w:b/>
          <w:position w:val="30"/>
          <w:sz w:val="20"/>
          <w:szCs w:val="20"/>
        </w:rPr>
      </w:pPr>
      <w:r w:rsidRPr="00EF7CD8">
        <w:rPr>
          <w:b/>
          <w:position w:val="30"/>
          <w:sz w:val="20"/>
          <w:szCs w:val="20"/>
        </w:rPr>
        <w:t>PRC</w:t>
      </w:r>
      <w:r w:rsidRPr="00EF7CD8">
        <w:rPr>
          <w:b/>
          <w:position w:val="30"/>
          <w:sz w:val="20"/>
          <w:szCs w:val="20"/>
          <w:vertAlign w:val="subscript"/>
        </w:rPr>
        <w:t>3</w:t>
      </w:r>
      <w:r w:rsidRPr="00EF7CD8">
        <w:rPr>
          <w:b/>
          <w:position w:val="30"/>
          <w:sz w:val="20"/>
          <w:szCs w:val="20"/>
        </w:rPr>
        <w:t xml:space="preserve"> =</w:t>
      </w:r>
      <w:r w:rsidRPr="00EF7CD8">
        <w:rPr>
          <w:b/>
          <w:position w:val="30"/>
          <w:sz w:val="20"/>
          <w:szCs w:val="20"/>
        </w:rPr>
        <w:tab/>
        <w:t>((Synchronous condenser output)</w:t>
      </w:r>
      <w:r w:rsidRPr="00EF7CD8">
        <w:rPr>
          <w:b/>
          <w:position w:val="30"/>
          <w:sz w:val="20"/>
          <w:szCs w:val="20"/>
          <w:vertAlign w:val="subscript"/>
        </w:rPr>
        <w:t>i</w:t>
      </w:r>
      <w:r w:rsidRPr="00EF7CD8">
        <w:rPr>
          <w:b/>
          <w:position w:val="30"/>
          <w:sz w:val="20"/>
          <w:szCs w:val="20"/>
        </w:rPr>
        <w:t xml:space="preserve"> as qualified by item (8) of Operating Guide Section 2.3.1.2, Additional Operational Details for Responsive Reserve and ERCOT Contingency Reserve Service Providers))</w:t>
      </w:r>
    </w:p>
    <w:p w14:paraId="1368B25F" w14:textId="77777777" w:rsidR="00EF7CD8" w:rsidRPr="00EF7CD8" w:rsidRDefault="00EF7CD8" w:rsidP="00EF7CD8">
      <w:pPr>
        <w:tabs>
          <w:tab w:val="left" w:pos="2160"/>
        </w:tabs>
        <w:ind w:left="2160" w:hanging="2160"/>
        <w:rPr>
          <w:b/>
          <w:position w:val="30"/>
          <w:sz w:val="20"/>
          <w:szCs w:val="20"/>
        </w:rPr>
      </w:pPr>
    </w:p>
    <w:p w14:paraId="328FA634"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2336" behindDoc="0" locked="0" layoutInCell="1" allowOverlap="1" wp14:anchorId="22E0C7F6" wp14:editId="2463FAB7">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33C39"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3717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3F8CF"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159E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5A4E0"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FD1E1"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2441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8D4F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5AED3"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2E0C7F6" id="Canvas 91" o:spid="_x0000_s1036" editas="canvas" style="position:absolute;left:0;text-align:left;margin-left:37.8pt;margin-top:103.3pt;width:58.05pt;height:121.55pt;z-index:251662336"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">
                <v:shape id="_x0000_s1037" type="#_x0000_t75" style="position:absolute;width:7372;height:15436;visibility:visible;mso-wrap-style:square">
                  <v:fill o:detectmouseclick="t"/>
                  <v:path o:connecttype="none"/>
                </v:shape>
                <v:rect id="Rectangle 83" o:spid="_x0000_s103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03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0233C39" w14:textId="77777777" w:rsidR="00EF7CD8" w:rsidRDefault="00EF7CD8" w:rsidP="00EF7CD8">
                        <w:r>
                          <w:rPr>
                            <w:rFonts w:ascii="Symbol" w:hAnsi="Symbol" w:cs="Symbol"/>
                            <w:color w:val="000000"/>
                          </w:rPr>
                          <w:t></w:t>
                        </w:r>
                      </w:p>
                    </w:txbxContent>
                  </v:textbox>
                </v:rect>
                <v:rect id="Rectangle 85" o:spid="_x0000_s104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0E37170" w14:textId="77777777" w:rsidR="00EF7CD8" w:rsidRPr="00B34B0A" w:rsidRDefault="00EF7CD8" w:rsidP="00EF7CD8">
                        <w:pPr>
                          <w:rPr>
                            <w:b/>
                          </w:rPr>
                        </w:pPr>
                        <w:r w:rsidRPr="00B34B0A">
                          <w:rPr>
                            <w:b/>
                            <w:i/>
                            <w:iCs/>
                            <w:color w:val="000000"/>
                          </w:rPr>
                          <w:t>resources</w:t>
                        </w:r>
                      </w:p>
                    </w:txbxContent>
                  </v:textbox>
                </v:rect>
                <v:rect id="Rectangle 86" o:spid="_x0000_s104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04C3F8CF" w14:textId="77777777" w:rsidR="00EF7CD8" w:rsidRPr="00B34B0A" w:rsidRDefault="00EF7CD8" w:rsidP="00EF7CD8">
                        <w:pPr>
                          <w:rPr>
                            <w:b/>
                          </w:rPr>
                        </w:pPr>
                        <w:r w:rsidRPr="00B34B0A">
                          <w:rPr>
                            <w:b/>
                            <w:i/>
                            <w:iCs/>
                            <w:color w:val="000000"/>
                          </w:rPr>
                          <w:t>load</w:t>
                        </w:r>
                      </w:p>
                    </w:txbxContent>
                  </v:textbox>
                </v:rect>
                <v:rect id="Rectangle 87" o:spid="_x0000_s104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A5159E6" w14:textId="77777777" w:rsidR="00EF7CD8" w:rsidRPr="00B34B0A" w:rsidRDefault="00EF7CD8" w:rsidP="00EF7CD8">
                        <w:pPr>
                          <w:rPr>
                            <w:b/>
                          </w:rPr>
                        </w:pPr>
                        <w:r w:rsidRPr="00B34B0A">
                          <w:rPr>
                            <w:b/>
                            <w:i/>
                            <w:iCs/>
                            <w:color w:val="000000"/>
                          </w:rPr>
                          <w:t>online</w:t>
                        </w:r>
                      </w:p>
                    </w:txbxContent>
                  </v:textbox>
                </v:rect>
                <v:rect id="Rectangle 88" o:spid="_x0000_s104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7375A4E0" w14:textId="77777777" w:rsidR="00EF7CD8" w:rsidRPr="00B34B0A" w:rsidRDefault="00EF7CD8" w:rsidP="00EF7CD8">
                        <w:pPr>
                          <w:rPr>
                            <w:b/>
                          </w:rPr>
                        </w:pPr>
                        <w:r w:rsidRPr="00B34B0A">
                          <w:rPr>
                            <w:b/>
                            <w:i/>
                            <w:iCs/>
                            <w:color w:val="000000"/>
                          </w:rPr>
                          <w:t>All</w:t>
                        </w:r>
                      </w:p>
                    </w:txbxContent>
                  </v:textbox>
                </v:rect>
                <v:rect id="Rectangle 89" o:spid="_x0000_s104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F1FD1E1" w14:textId="77777777" w:rsidR="00EF7CD8" w:rsidRPr="00B34B0A" w:rsidRDefault="00EF7CD8" w:rsidP="00EF7CD8">
                        <w:pPr>
                          <w:rPr>
                            <w:b/>
                          </w:rPr>
                        </w:pPr>
                        <w:r w:rsidRPr="00B34B0A">
                          <w:rPr>
                            <w:b/>
                            <w:i/>
                            <w:iCs/>
                            <w:color w:val="000000"/>
                          </w:rPr>
                          <w:t>resource</w:t>
                        </w:r>
                      </w:p>
                    </w:txbxContent>
                  </v:textbox>
                </v:rect>
                <v:rect id="Rectangle 90" o:spid="_x0000_s104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324412" w14:textId="77777777" w:rsidR="00EF7CD8" w:rsidRPr="00B34B0A" w:rsidRDefault="00EF7CD8" w:rsidP="00EF7CD8">
                        <w:pPr>
                          <w:rPr>
                            <w:b/>
                          </w:rPr>
                        </w:pPr>
                        <w:r w:rsidRPr="00B34B0A">
                          <w:rPr>
                            <w:b/>
                            <w:i/>
                            <w:iCs/>
                            <w:color w:val="000000"/>
                          </w:rPr>
                          <w:t>load</w:t>
                        </w:r>
                      </w:p>
                    </w:txbxContent>
                  </v:textbox>
                </v:rect>
                <v:rect id="Rectangle 91" o:spid="_x0000_s104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EB8D4F7" w14:textId="77777777" w:rsidR="00EF7CD8" w:rsidRPr="00B34B0A" w:rsidRDefault="00EF7CD8" w:rsidP="00EF7CD8">
                        <w:pPr>
                          <w:rPr>
                            <w:b/>
                          </w:rPr>
                        </w:pPr>
                        <w:r w:rsidRPr="00B34B0A">
                          <w:rPr>
                            <w:b/>
                            <w:i/>
                            <w:iCs/>
                            <w:color w:val="000000"/>
                          </w:rPr>
                          <w:t>online</w:t>
                        </w:r>
                      </w:p>
                    </w:txbxContent>
                  </v:textbox>
                </v:rect>
                <v:rect id="Rectangle 92" o:spid="_x0000_s104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D35AED3"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noProof/>
          <w:szCs w:val="20"/>
        </w:rPr>
        <mc:AlternateContent>
          <mc:Choice Requires="wpc">
            <w:drawing>
              <wp:anchor distT="0" distB="0" distL="114300" distR="114300" simplePos="0" relativeHeight="251661312" behindDoc="0" locked="0" layoutInCell="1" allowOverlap="1" wp14:anchorId="2A9609DC" wp14:editId="59050C6B">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676E7"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983CC"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A3855"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1E0C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FD8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17E2"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5C9F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C5D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9F26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A9609DC" id="Canvas 102" o:spid="_x0000_s1048"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s7bAMAAOoXAAAOAAAAZHJzL2Uyb0RvYy54bWzkmG1vmzAQgL9P2n+w/H0F8w4qqapWnSbt&#10;pVq3H+CACWhgM5uWdL9+ZyeQpolUaS8kar4QY5vzne85+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">
                <v:shape id="_x0000_s1049" type="#_x0000_t75" style="position:absolute;width:7213;height:13690;visibility:visible;mso-wrap-style:square">
                  <v:fill o:detectmouseclick="t"/>
                  <v:path o:connecttype="none"/>
                </v:shape>
                <v:rect id="Rectangle 71" o:spid="_x0000_s105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1D676E7" w14:textId="77777777" w:rsidR="00EF7CD8" w:rsidRDefault="00EF7CD8" w:rsidP="00EF7CD8">
                        <w:r>
                          <w:rPr>
                            <w:rFonts w:ascii="Symbol" w:hAnsi="Symbol" w:cs="Symbol"/>
                            <w:color w:val="000000"/>
                          </w:rPr>
                          <w:t></w:t>
                        </w:r>
                      </w:p>
                    </w:txbxContent>
                  </v:textbox>
                </v:rect>
                <v:rect id="Rectangle 73" o:spid="_x0000_s105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74E983CC" w14:textId="77777777" w:rsidR="00EF7CD8" w:rsidRPr="00B34B0A" w:rsidRDefault="00EF7CD8" w:rsidP="00EF7CD8">
                        <w:pPr>
                          <w:rPr>
                            <w:b/>
                          </w:rPr>
                        </w:pPr>
                        <w:r w:rsidRPr="00B34B0A">
                          <w:rPr>
                            <w:b/>
                            <w:i/>
                            <w:iCs/>
                            <w:color w:val="000000"/>
                          </w:rPr>
                          <w:t>resources</w:t>
                        </w:r>
                      </w:p>
                    </w:txbxContent>
                  </v:textbox>
                </v:rect>
                <v:rect id="Rectangle 74" o:spid="_x0000_s105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5C7A3855" w14:textId="77777777" w:rsidR="00EF7CD8" w:rsidRPr="00B34B0A" w:rsidRDefault="00EF7CD8" w:rsidP="00EF7CD8">
                        <w:pPr>
                          <w:rPr>
                            <w:b/>
                          </w:rPr>
                        </w:pPr>
                        <w:r w:rsidRPr="00B34B0A">
                          <w:rPr>
                            <w:b/>
                            <w:i/>
                            <w:iCs/>
                            <w:color w:val="000000"/>
                          </w:rPr>
                          <w:t>load</w:t>
                        </w:r>
                      </w:p>
                    </w:txbxContent>
                  </v:textbox>
                </v:rect>
                <v:rect id="Rectangle 75" o:spid="_x0000_s105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141E0C7" w14:textId="77777777" w:rsidR="00EF7CD8" w:rsidRPr="00B34B0A" w:rsidRDefault="00EF7CD8" w:rsidP="00EF7CD8">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71B6FD8B" w14:textId="77777777" w:rsidR="00EF7CD8" w:rsidRPr="00B34B0A" w:rsidRDefault="00EF7CD8" w:rsidP="00EF7CD8">
                        <w:pPr>
                          <w:rPr>
                            <w:b/>
                          </w:rPr>
                        </w:pPr>
                        <w:r w:rsidRPr="00B34B0A">
                          <w:rPr>
                            <w:b/>
                            <w:i/>
                            <w:iCs/>
                            <w:color w:val="000000"/>
                          </w:rPr>
                          <w:t>All</w:t>
                        </w:r>
                      </w:p>
                    </w:txbxContent>
                  </v:textbox>
                </v:rect>
                <v:rect id="Rectangle 77" o:spid="_x0000_s105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1CB917E2" w14:textId="77777777" w:rsidR="00EF7CD8" w:rsidRPr="00B34B0A" w:rsidRDefault="00EF7CD8" w:rsidP="00EF7CD8">
                        <w:pPr>
                          <w:rPr>
                            <w:b/>
                          </w:rPr>
                        </w:pPr>
                        <w:r w:rsidRPr="00B34B0A">
                          <w:rPr>
                            <w:b/>
                            <w:i/>
                            <w:iCs/>
                            <w:color w:val="000000"/>
                          </w:rPr>
                          <w:t>resource</w:t>
                        </w:r>
                      </w:p>
                    </w:txbxContent>
                  </v:textbox>
                </v:rect>
                <v:rect id="Rectangle 78" o:spid="_x0000_s105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4265C9FB" w14:textId="77777777" w:rsidR="00EF7CD8" w:rsidRPr="00B34B0A" w:rsidRDefault="00EF7CD8" w:rsidP="00EF7CD8">
                        <w:pPr>
                          <w:rPr>
                            <w:b/>
                          </w:rPr>
                        </w:pPr>
                        <w:r w:rsidRPr="00B34B0A">
                          <w:rPr>
                            <w:b/>
                            <w:i/>
                            <w:iCs/>
                            <w:color w:val="000000"/>
                          </w:rPr>
                          <w:t>load</w:t>
                        </w:r>
                      </w:p>
                    </w:txbxContent>
                  </v:textbox>
                </v:rect>
                <v:rect id="Rectangle 79" o:spid="_x0000_s105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568C5DD" w14:textId="77777777" w:rsidR="00EF7CD8" w:rsidRPr="00B34B0A" w:rsidRDefault="00EF7CD8" w:rsidP="00EF7CD8">
                        <w:pPr>
                          <w:rPr>
                            <w:b/>
                          </w:rPr>
                        </w:pPr>
                        <w:r w:rsidRPr="00B34B0A">
                          <w:rPr>
                            <w:b/>
                            <w:i/>
                            <w:iCs/>
                            <w:color w:val="000000"/>
                          </w:rPr>
                          <w:t>online</w:t>
                        </w:r>
                      </w:p>
                    </w:txbxContent>
                  </v:textbox>
                </v:rect>
                <v:rect id="Rectangle 80" o:spid="_x0000_s105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2A9F26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EF7CD8">
        <w:rPr>
          <w:b/>
          <w:position w:val="30"/>
          <w:sz w:val="20"/>
          <w:szCs w:val="20"/>
          <w:vertAlign w:val="subscript"/>
        </w:rPr>
        <w:t>i</w:t>
      </w:r>
    </w:p>
    <w:p w14:paraId="4BE7DB80" w14:textId="77777777" w:rsidR="00EF7CD8" w:rsidRPr="00EF7CD8" w:rsidRDefault="00EF7CD8" w:rsidP="00EF7CD8">
      <w:pPr>
        <w:tabs>
          <w:tab w:val="left" w:pos="2160"/>
        </w:tabs>
        <w:ind w:left="2160" w:hanging="2160"/>
        <w:rPr>
          <w:b/>
          <w:position w:val="30"/>
          <w:sz w:val="20"/>
          <w:szCs w:val="20"/>
        </w:rPr>
      </w:pPr>
    </w:p>
    <w:p w14:paraId="18DCA9B3" w14:textId="33DA52B4" w:rsidR="00EF7CD8" w:rsidRPr="00EF7CD8" w:rsidRDefault="00EF7CD8" w:rsidP="00EF7CD8">
      <w:pPr>
        <w:tabs>
          <w:tab w:val="left" w:pos="2160"/>
        </w:tabs>
        <w:ind w:left="2160" w:hanging="2160"/>
        <w:rPr>
          <w:b/>
          <w:position w:val="30"/>
          <w:sz w:val="20"/>
          <w:szCs w:val="20"/>
        </w:rPr>
      </w:pPr>
      <w:r w:rsidRPr="00EF7CD8">
        <w:rPr>
          <w:b/>
          <w:position w:val="30"/>
          <w:sz w:val="20"/>
          <w:szCs w:val="20"/>
        </w:rPr>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and </w:t>
      </w:r>
      <w:ins w:id="17" w:author="Priority Power" w:date="2024-07-10T10:14:00Z">
        <w:r w:rsidR="003A22DB">
          <w:rPr>
            <w:b/>
            <w:position w:val="30"/>
            <w:sz w:val="20"/>
            <w:szCs w:val="20"/>
          </w:rPr>
          <w:t xml:space="preserve">qualified for Regulation </w:t>
        </w:r>
      </w:ins>
      <w:ins w:id="18" w:author="Priority Power" w:date="2024-07-23T12:31:00Z">
        <w:r w:rsidR="00200861">
          <w:rPr>
            <w:b/>
            <w:position w:val="30"/>
            <w:sz w:val="20"/>
            <w:szCs w:val="20"/>
          </w:rPr>
          <w:t xml:space="preserve">Service </w:t>
        </w:r>
      </w:ins>
      <w:ins w:id="19" w:author="Priority Power" w:date="2024-07-10T10:14:00Z">
        <w:r w:rsidR="003A22DB">
          <w:rPr>
            <w:b/>
            <w:position w:val="30"/>
            <w:sz w:val="20"/>
            <w:szCs w:val="20"/>
          </w:rPr>
          <w:t xml:space="preserve">and/or RRS and </w:t>
        </w:r>
      </w:ins>
      <w:r w:rsidRPr="00EF7CD8">
        <w:rPr>
          <w:b/>
          <w:position w:val="30"/>
          <w:sz w:val="20"/>
          <w:szCs w:val="20"/>
        </w:rPr>
        <w:t>carrying Ancillary Service Resource Responsibility</w:t>
      </w:r>
    </w:p>
    <w:p w14:paraId="6466F697" w14:textId="77777777" w:rsidR="00EF7CD8" w:rsidRPr="00EF7CD8" w:rsidRDefault="00EF7CD8" w:rsidP="00EF7CD8">
      <w:pPr>
        <w:tabs>
          <w:tab w:val="left" w:pos="2160"/>
        </w:tabs>
        <w:ind w:left="2160" w:hanging="2160"/>
        <w:rPr>
          <w:b/>
          <w:position w:val="30"/>
          <w:sz w:val="20"/>
          <w:szCs w:val="20"/>
        </w:rPr>
      </w:pPr>
    </w:p>
    <w:p w14:paraId="5D0EF265" w14:textId="15ECAA32" w:rsidR="00EF7CD8" w:rsidRPr="00EF7CD8" w:rsidRDefault="00EF7CD8" w:rsidP="00EF7CD8">
      <w:pPr>
        <w:tabs>
          <w:tab w:val="left" w:pos="2160"/>
        </w:tabs>
        <w:ind w:left="2160" w:hanging="2160"/>
        <w:rPr>
          <w:b/>
          <w:position w:val="30"/>
          <w:sz w:val="20"/>
          <w:szCs w:val="20"/>
        </w:rPr>
      </w:pPr>
      <w:r w:rsidRPr="00EF7CD8">
        <w:rPr>
          <w:noProof/>
          <w:szCs w:val="20"/>
        </w:rPr>
        <mc:AlternateContent>
          <mc:Choice Requires="wpc">
            <w:drawing>
              <wp:anchor distT="0" distB="0" distL="114300" distR="114300" simplePos="0" relativeHeight="251663360" behindDoc="0" locked="0" layoutInCell="1" allowOverlap="1" wp14:anchorId="31BA5A5C" wp14:editId="55294E11">
                <wp:simplePos x="0" y="0"/>
                <wp:positionH relativeFrom="column">
                  <wp:posOffset>490220</wp:posOffset>
                </wp:positionH>
                <wp:positionV relativeFrom="paragraph">
                  <wp:posOffset>-203200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F8D2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B6292"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967B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89118"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ED5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39090"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77F2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9D485"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5D26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BA5A5C" id="Canvas 80" o:spid="_x0000_s1060" editas="canvas" style="position:absolute;left:0;text-align:left;margin-left:38.6pt;margin-top:-16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84F8D20" w14:textId="77777777" w:rsidR="00EF7CD8" w:rsidRDefault="00EF7CD8" w:rsidP="00EF7CD8">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7EEB6292" w14:textId="77777777" w:rsidR="00EF7CD8" w:rsidRPr="00B34B0A" w:rsidRDefault="00EF7CD8" w:rsidP="00EF7CD8">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2DD967B9" w14:textId="77777777" w:rsidR="00EF7CD8" w:rsidRPr="00B34B0A" w:rsidRDefault="00EF7CD8" w:rsidP="00EF7CD8">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7389118" w14:textId="77777777" w:rsidR="00EF7CD8" w:rsidRPr="00B34B0A" w:rsidRDefault="00EF7CD8" w:rsidP="00EF7CD8">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D8FED5B" w14:textId="77777777" w:rsidR="00EF7CD8" w:rsidRPr="00B34B0A" w:rsidRDefault="00EF7CD8" w:rsidP="00EF7CD8">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CA39090" w14:textId="77777777" w:rsidR="00EF7CD8" w:rsidRPr="00B34B0A" w:rsidRDefault="00EF7CD8" w:rsidP="00EF7CD8">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177F29" w14:textId="77777777" w:rsidR="00EF7CD8" w:rsidRPr="00B34B0A" w:rsidRDefault="00EF7CD8" w:rsidP="00EF7CD8">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BF9D485" w14:textId="77777777" w:rsidR="00EF7CD8" w:rsidRPr="00B34B0A" w:rsidRDefault="00EF7CD8" w:rsidP="00EF7CD8">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A95D26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20" w:author="Priority Power" w:date="2024-06-25T10:00:00Z">
        <w:r w:rsidR="006E6395">
          <w:rPr>
            <w:b/>
            <w:position w:val="30"/>
            <w:sz w:val="20"/>
          </w:rPr>
          <w:t xml:space="preserve">and </w:t>
        </w:r>
      </w:ins>
      <w:ins w:id="21" w:author="Priority Power" w:date="2024-07-10T09:53:00Z">
        <w:r w:rsidR="00652254">
          <w:rPr>
            <w:b/>
            <w:position w:val="30"/>
            <w:sz w:val="20"/>
          </w:rPr>
          <w:t xml:space="preserve">qualified for Regulation </w:t>
        </w:r>
      </w:ins>
      <w:ins w:id="22" w:author="Priority Power" w:date="2024-07-23T12:31:00Z">
        <w:r w:rsidR="00200861">
          <w:rPr>
            <w:b/>
            <w:position w:val="30"/>
            <w:sz w:val="20"/>
          </w:rPr>
          <w:t xml:space="preserve">Service </w:t>
        </w:r>
      </w:ins>
      <w:ins w:id="23" w:author="Priority Power" w:date="2024-07-10T09:53:00Z">
        <w:r w:rsidR="00652254">
          <w:rPr>
            <w:b/>
            <w:position w:val="30"/>
            <w:sz w:val="20"/>
          </w:rPr>
          <w:t>and/or RRS</w:t>
        </w:r>
      </w:ins>
      <w:ins w:id="24" w:author="Priority Power" w:date="2024-06-25T10:00:00Z">
        <w:r w:rsidR="006E6395">
          <w:rPr>
            <w:b/>
            <w:position w:val="30"/>
            <w:sz w:val="20"/>
          </w:rPr>
          <w:t xml:space="preserve"> </w:t>
        </w:r>
      </w:ins>
      <w:r w:rsidRPr="00EF7CD8">
        <w:rPr>
          <w:b/>
          <w:position w:val="30"/>
          <w:sz w:val="20"/>
          <w:szCs w:val="20"/>
        </w:rPr>
        <w:t>and not carrying Ancillary Service Resource Responsibility</w:t>
      </w:r>
    </w:p>
    <w:p w14:paraId="2175E9FB" w14:textId="77777777" w:rsidR="00EF7CD8" w:rsidRPr="00EF7CD8" w:rsidRDefault="00EF7CD8" w:rsidP="00EF7CD8">
      <w:pPr>
        <w:tabs>
          <w:tab w:val="left" w:pos="2160"/>
        </w:tabs>
        <w:ind w:left="2160" w:hanging="2160"/>
        <w:rPr>
          <w:b/>
          <w:position w:val="30"/>
          <w:sz w:val="20"/>
          <w:szCs w:val="20"/>
        </w:rPr>
      </w:pPr>
    </w:p>
    <w:p w14:paraId="439DFB21"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5408" behindDoc="0" locked="0" layoutInCell="1" allowOverlap="1" wp14:anchorId="2CA4C96E" wp14:editId="48D03FFA">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F8AD4"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5291"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36DAA"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46BBC"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3FAE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EB76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DBBA"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8C6E"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0AE5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FC6B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A4C96E"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104F8AD4" w14:textId="77777777" w:rsidR="00EF7CD8" w:rsidRDefault="00EF7CD8" w:rsidP="00EF7CD8">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3105291" w14:textId="77777777" w:rsidR="00EF7CD8" w:rsidRDefault="00EF7CD8" w:rsidP="00EF7CD8">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7036DAA" w14:textId="77777777" w:rsidR="00EF7CD8" w:rsidRPr="00B34B0A" w:rsidRDefault="00EF7CD8" w:rsidP="00EF7CD8">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45E46BBC" w14:textId="77777777" w:rsidR="00EF7CD8" w:rsidRPr="00B34B0A" w:rsidRDefault="00EF7CD8" w:rsidP="00EF7CD8">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8C3FAEB" w14:textId="77777777" w:rsidR="00EF7CD8" w:rsidRPr="00B34B0A" w:rsidRDefault="00EF7CD8" w:rsidP="00EF7CD8">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190EB76D" w14:textId="77777777" w:rsidR="00EF7CD8" w:rsidRPr="00B34B0A" w:rsidRDefault="00EF7CD8" w:rsidP="00EF7CD8">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56D9DBBA" w14:textId="77777777" w:rsidR="00EF7CD8" w:rsidRPr="00B34B0A" w:rsidRDefault="00EF7CD8" w:rsidP="00EF7CD8">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4B18C6E" w14:textId="77777777" w:rsidR="00EF7CD8" w:rsidRPr="00B34B0A" w:rsidRDefault="00EF7CD8" w:rsidP="00EF7CD8">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AC0AE59" w14:textId="77777777" w:rsidR="00EF7CD8" w:rsidRPr="00B34B0A" w:rsidRDefault="00EF7CD8" w:rsidP="00EF7CD8">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17FC6B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1EB7FCA1" w14:textId="77777777" w:rsidR="00EF7CD8" w:rsidRPr="00EF7CD8" w:rsidRDefault="00EF7CD8" w:rsidP="00EF7CD8">
      <w:pPr>
        <w:spacing w:before="480"/>
        <w:ind w:left="720" w:hanging="720"/>
        <w:rPr>
          <w:b/>
          <w:position w:val="30"/>
          <w:sz w:val="20"/>
          <w:szCs w:val="20"/>
        </w:rPr>
      </w:pPr>
    </w:p>
    <w:p w14:paraId="1363659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5648" behindDoc="0" locked="0" layoutInCell="1" allowOverlap="1" wp14:anchorId="78332A71" wp14:editId="5DF01BF9">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B68D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F2A1C"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6F1D8" w14:textId="77777777" w:rsidR="00EF7CD8" w:rsidRPr="00B34B0A" w:rsidRDefault="00EF7CD8" w:rsidP="00EF7CD8">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6B7A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B6A53"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E1C7E" w14:textId="77777777" w:rsidR="00EF7CD8" w:rsidRPr="00B34B0A" w:rsidRDefault="00EF7CD8" w:rsidP="00EF7CD8">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524D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AB01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7B379"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332A71"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9CB68D0" w14:textId="77777777" w:rsidR="00EF7CD8" w:rsidRDefault="00EF7CD8" w:rsidP="00EF7CD8">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B7F2A1C" w14:textId="77777777" w:rsidR="00EF7CD8" w:rsidRPr="00B34B0A" w:rsidRDefault="00EF7CD8" w:rsidP="00EF7CD8">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A6F1D8" w14:textId="77777777" w:rsidR="00EF7CD8" w:rsidRPr="00B34B0A" w:rsidRDefault="00EF7CD8" w:rsidP="00EF7CD8">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9A6B7A6" w14:textId="77777777" w:rsidR="00EF7CD8" w:rsidRPr="00B34B0A" w:rsidRDefault="00EF7CD8" w:rsidP="00EF7CD8">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51B6A53" w14:textId="77777777" w:rsidR="00EF7CD8" w:rsidRPr="00B34B0A" w:rsidRDefault="00EF7CD8" w:rsidP="00EF7CD8">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7D2E1C7E" w14:textId="77777777" w:rsidR="00EF7CD8" w:rsidRPr="00B34B0A" w:rsidRDefault="00EF7CD8" w:rsidP="00EF7CD8">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68C524DF" w14:textId="77777777" w:rsidR="00EF7CD8" w:rsidRPr="00B34B0A" w:rsidRDefault="00EF7CD8" w:rsidP="00EF7CD8">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96AB012" w14:textId="77777777" w:rsidR="00EF7CD8" w:rsidRPr="00B34B0A" w:rsidRDefault="00EF7CD8" w:rsidP="00EF7CD8">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097B379"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73CEEB3"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279E469C"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xml:space="preserve"> +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p>
    <w:p w14:paraId="7E0792A1" w14:textId="77777777" w:rsidR="00EF7CD8" w:rsidRPr="00EF7CD8" w:rsidRDefault="00EF7CD8" w:rsidP="00EF7CD8">
      <w:pPr>
        <w:rPr>
          <w:szCs w:val="20"/>
        </w:rPr>
      </w:pPr>
      <w:r w:rsidRPr="00EF7CD8">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F7CD8" w:rsidRPr="00EF7CD8" w14:paraId="0058C2D6" w14:textId="77777777" w:rsidTr="002C46C2">
        <w:tc>
          <w:tcPr>
            <w:tcW w:w="1852" w:type="dxa"/>
          </w:tcPr>
          <w:p w14:paraId="03912107" w14:textId="77777777" w:rsidR="00EF7CD8" w:rsidRPr="00EF7CD8" w:rsidRDefault="00EF7CD8" w:rsidP="00EF7CD8">
            <w:pPr>
              <w:spacing w:after="120"/>
              <w:rPr>
                <w:b/>
                <w:iCs/>
                <w:sz w:val="20"/>
                <w:szCs w:val="20"/>
              </w:rPr>
            </w:pPr>
            <w:r w:rsidRPr="00EF7CD8">
              <w:rPr>
                <w:b/>
                <w:iCs/>
                <w:sz w:val="20"/>
                <w:szCs w:val="20"/>
              </w:rPr>
              <w:t>Variable</w:t>
            </w:r>
          </w:p>
        </w:tc>
        <w:tc>
          <w:tcPr>
            <w:tcW w:w="1281" w:type="dxa"/>
          </w:tcPr>
          <w:p w14:paraId="71ACCACE" w14:textId="77777777" w:rsidR="00EF7CD8" w:rsidRPr="00EF7CD8" w:rsidRDefault="00EF7CD8" w:rsidP="00EF7CD8">
            <w:pPr>
              <w:spacing w:after="120"/>
              <w:rPr>
                <w:b/>
                <w:iCs/>
                <w:sz w:val="20"/>
                <w:szCs w:val="20"/>
              </w:rPr>
            </w:pPr>
            <w:r w:rsidRPr="00EF7CD8">
              <w:rPr>
                <w:b/>
                <w:iCs/>
                <w:sz w:val="20"/>
                <w:szCs w:val="20"/>
              </w:rPr>
              <w:t>Unit</w:t>
            </w:r>
          </w:p>
        </w:tc>
        <w:tc>
          <w:tcPr>
            <w:tcW w:w="7188" w:type="dxa"/>
          </w:tcPr>
          <w:p w14:paraId="0CED22B2"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5532400F" w14:textId="77777777" w:rsidTr="002C46C2">
        <w:tc>
          <w:tcPr>
            <w:tcW w:w="1852" w:type="dxa"/>
          </w:tcPr>
          <w:p w14:paraId="683739B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1</w:t>
            </w:r>
          </w:p>
        </w:tc>
        <w:tc>
          <w:tcPr>
            <w:tcW w:w="1281" w:type="dxa"/>
          </w:tcPr>
          <w:p w14:paraId="29AF4276"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3956436"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6C3483A6" w14:textId="77777777" w:rsidTr="002C46C2">
        <w:tc>
          <w:tcPr>
            <w:tcW w:w="1852" w:type="dxa"/>
          </w:tcPr>
          <w:p w14:paraId="03D0747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281" w:type="dxa"/>
          </w:tcPr>
          <w:p w14:paraId="6F11AE9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1464704A"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3275D4FB" w14:textId="77777777" w:rsidTr="002C46C2">
        <w:tc>
          <w:tcPr>
            <w:tcW w:w="1852" w:type="dxa"/>
          </w:tcPr>
          <w:p w14:paraId="35AB5D0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281" w:type="dxa"/>
          </w:tcPr>
          <w:p w14:paraId="0A1DD5B4"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59C1848" w14:textId="77777777" w:rsidR="00EF7CD8" w:rsidRPr="00EF7CD8" w:rsidRDefault="00EF7CD8" w:rsidP="00EF7CD8">
            <w:pPr>
              <w:spacing w:after="60"/>
              <w:rPr>
                <w:iCs/>
                <w:sz w:val="20"/>
                <w:szCs w:val="20"/>
              </w:rPr>
            </w:pPr>
            <w:r w:rsidRPr="00EF7CD8">
              <w:rPr>
                <w:iCs/>
                <w:sz w:val="20"/>
                <w:szCs w:val="20"/>
              </w:rPr>
              <w:t>Synchronous condenser output</w:t>
            </w:r>
          </w:p>
          <w:p w14:paraId="405C5D58" w14:textId="77777777" w:rsidR="00EF7CD8" w:rsidRPr="00EF7CD8" w:rsidRDefault="00EF7CD8" w:rsidP="00EF7CD8">
            <w:pPr>
              <w:spacing w:after="60"/>
              <w:rPr>
                <w:iCs/>
                <w:sz w:val="20"/>
                <w:szCs w:val="20"/>
              </w:rPr>
            </w:pPr>
          </w:p>
        </w:tc>
      </w:tr>
      <w:tr w:rsidR="00EF7CD8" w:rsidRPr="00EF7CD8" w14:paraId="03148AB7" w14:textId="77777777" w:rsidTr="002C46C2">
        <w:tc>
          <w:tcPr>
            <w:tcW w:w="1852" w:type="dxa"/>
          </w:tcPr>
          <w:p w14:paraId="6D787D1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4</w:t>
            </w:r>
          </w:p>
        </w:tc>
        <w:tc>
          <w:tcPr>
            <w:tcW w:w="1281" w:type="dxa"/>
          </w:tcPr>
          <w:p w14:paraId="4264E33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36E27AD" w14:textId="77777777" w:rsidR="00EF7CD8" w:rsidRPr="00EF7CD8" w:rsidRDefault="00EF7CD8" w:rsidP="00EF7CD8">
            <w:pPr>
              <w:tabs>
                <w:tab w:val="left" w:pos="1080"/>
              </w:tabs>
              <w:spacing w:after="60"/>
              <w:rPr>
                <w:iCs/>
                <w:sz w:val="20"/>
                <w:szCs w:val="20"/>
              </w:rPr>
            </w:pPr>
            <w:r w:rsidRPr="00EF7CD8">
              <w:rPr>
                <w:iCs/>
                <w:sz w:val="20"/>
                <w:szCs w:val="20"/>
              </w:rPr>
              <w:t>Capacity from Load Resources carrying ECRS Ancillary Service Resource Responsibility</w:t>
            </w:r>
          </w:p>
          <w:p w14:paraId="23F4D823" w14:textId="77777777" w:rsidR="00EF7CD8" w:rsidRPr="00EF7CD8" w:rsidRDefault="00EF7CD8" w:rsidP="00EF7CD8">
            <w:pPr>
              <w:tabs>
                <w:tab w:val="left" w:pos="1080"/>
              </w:tabs>
              <w:spacing w:after="60"/>
              <w:rPr>
                <w:iCs/>
                <w:sz w:val="20"/>
                <w:szCs w:val="20"/>
              </w:rPr>
            </w:pPr>
          </w:p>
        </w:tc>
      </w:tr>
      <w:tr w:rsidR="00EF7CD8" w:rsidRPr="00EF7CD8" w14:paraId="11784E39" w14:textId="77777777" w:rsidTr="002C46C2">
        <w:tc>
          <w:tcPr>
            <w:tcW w:w="1852" w:type="dxa"/>
          </w:tcPr>
          <w:p w14:paraId="461A3358"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5</w:t>
            </w:r>
          </w:p>
        </w:tc>
        <w:tc>
          <w:tcPr>
            <w:tcW w:w="1281" w:type="dxa"/>
          </w:tcPr>
          <w:p w14:paraId="76309EE5"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24CA590" w14:textId="15A464E1"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and </w:t>
            </w:r>
            <w:ins w:id="25" w:author="Priority Power" w:date="2024-07-10T10:15:00Z">
              <w:r w:rsidR="00BF5D8D">
                <w:rPr>
                  <w:iCs/>
                  <w:sz w:val="20"/>
                  <w:szCs w:val="20"/>
                </w:rPr>
                <w:t xml:space="preserve">qualified for Regulation </w:t>
              </w:r>
            </w:ins>
            <w:ins w:id="26" w:author="Priority Power" w:date="2024-07-23T12:31:00Z">
              <w:r w:rsidR="00200861">
                <w:rPr>
                  <w:iCs/>
                  <w:sz w:val="20"/>
                  <w:szCs w:val="20"/>
                </w:rPr>
                <w:t xml:space="preserve">Service </w:t>
              </w:r>
            </w:ins>
            <w:ins w:id="27" w:author="Priority Power" w:date="2024-07-10T10:15:00Z">
              <w:r w:rsidR="00BF5D8D">
                <w:rPr>
                  <w:iCs/>
                  <w:sz w:val="20"/>
                  <w:szCs w:val="20"/>
                </w:rPr>
                <w:t xml:space="preserve">and/or RRS and </w:t>
              </w:r>
            </w:ins>
            <w:r w:rsidRPr="00EF7CD8">
              <w:rPr>
                <w:iCs/>
                <w:sz w:val="20"/>
                <w:szCs w:val="20"/>
              </w:rPr>
              <w:t>carrying Ancillary Service Resource Responsibility</w:t>
            </w:r>
          </w:p>
        </w:tc>
      </w:tr>
      <w:tr w:rsidR="00EF7CD8" w:rsidRPr="00EF7CD8" w14:paraId="18448D26" w14:textId="77777777" w:rsidTr="002C46C2">
        <w:tc>
          <w:tcPr>
            <w:tcW w:w="1852" w:type="dxa"/>
            <w:tcBorders>
              <w:bottom w:val="single" w:sz="4" w:space="0" w:color="auto"/>
            </w:tcBorders>
          </w:tcPr>
          <w:p w14:paraId="4F5D8A11"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6</w:t>
            </w:r>
          </w:p>
        </w:tc>
        <w:tc>
          <w:tcPr>
            <w:tcW w:w="1281" w:type="dxa"/>
            <w:tcBorders>
              <w:bottom w:val="single" w:sz="4" w:space="0" w:color="auto"/>
            </w:tcBorders>
          </w:tcPr>
          <w:p w14:paraId="52869234" w14:textId="77777777" w:rsidR="00EF7CD8" w:rsidRPr="00EF7CD8" w:rsidRDefault="00EF7CD8" w:rsidP="00EF7CD8">
            <w:pPr>
              <w:spacing w:after="60"/>
              <w:rPr>
                <w:iCs/>
                <w:sz w:val="20"/>
                <w:szCs w:val="20"/>
              </w:rPr>
            </w:pPr>
            <w:r w:rsidRPr="00EF7CD8">
              <w:rPr>
                <w:iCs/>
                <w:sz w:val="20"/>
                <w:szCs w:val="20"/>
              </w:rPr>
              <w:t>MW</w:t>
            </w:r>
          </w:p>
        </w:tc>
        <w:tc>
          <w:tcPr>
            <w:tcW w:w="7188" w:type="dxa"/>
            <w:tcBorders>
              <w:bottom w:val="single" w:sz="4" w:space="0" w:color="auto"/>
            </w:tcBorders>
          </w:tcPr>
          <w:p w14:paraId="0FA3C18A" w14:textId="3053AEC6"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28" w:author="Priority Power" w:date="2024-06-25T10:01:00Z">
              <w:r w:rsidR="006E6395" w:rsidRPr="006E6395">
                <w:rPr>
                  <w:iCs/>
                  <w:sz w:val="20"/>
                  <w:szCs w:val="20"/>
                </w:rPr>
                <w:t xml:space="preserve">and </w:t>
              </w:r>
            </w:ins>
            <w:ins w:id="29" w:author="Priority Power" w:date="2024-07-10T09:53:00Z">
              <w:r w:rsidR="00652254">
                <w:rPr>
                  <w:iCs/>
                  <w:sz w:val="20"/>
                  <w:szCs w:val="20"/>
                </w:rPr>
                <w:t xml:space="preserve">qualified for Regulation </w:t>
              </w:r>
            </w:ins>
            <w:ins w:id="30" w:author="Priority Power" w:date="2024-07-23T12:31:00Z">
              <w:r w:rsidR="00200861">
                <w:rPr>
                  <w:iCs/>
                  <w:sz w:val="20"/>
                  <w:szCs w:val="20"/>
                </w:rPr>
                <w:t xml:space="preserve">Service </w:t>
              </w:r>
            </w:ins>
            <w:ins w:id="31" w:author="Priority Power" w:date="2024-07-10T09:53:00Z">
              <w:r w:rsidR="00652254">
                <w:rPr>
                  <w:iCs/>
                  <w:sz w:val="20"/>
                  <w:szCs w:val="20"/>
                </w:rPr>
                <w:t>and/or RRS</w:t>
              </w:r>
            </w:ins>
            <w:r w:rsidR="006E6395" w:rsidRPr="006E6395">
              <w:rPr>
                <w:iCs/>
                <w:sz w:val="20"/>
                <w:szCs w:val="20"/>
              </w:rPr>
              <w:t xml:space="preserve"> </w:t>
            </w:r>
            <w:r w:rsidRPr="00EF7CD8">
              <w:rPr>
                <w:iCs/>
                <w:sz w:val="20"/>
                <w:szCs w:val="20"/>
              </w:rPr>
              <w:t>and not carrying Ancillary Service Resource Responsibility</w:t>
            </w:r>
          </w:p>
        </w:tc>
      </w:tr>
      <w:tr w:rsidR="00EF7CD8" w:rsidRPr="00EF7CD8" w14:paraId="4693A5A4" w14:textId="77777777" w:rsidTr="002C46C2">
        <w:tc>
          <w:tcPr>
            <w:tcW w:w="1852" w:type="dxa"/>
            <w:tcBorders>
              <w:top w:val="single" w:sz="4" w:space="0" w:color="auto"/>
              <w:left w:val="single" w:sz="4" w:space="0" w:color="auto"/>
              <w:bottom w:val="single" w:sz="4" w:space="0" w:color="auto"/>
              <w:right w:val="single" w:sz="4" w:space="0" w:color="auto"/>
            </w:tcBorders>
          </w:tcPr>
          <w:p w14:paraId="18E79F42"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08D56027"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7CD65BFB"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5DE07984" w14:textId="77777777" w:rsidTr="002C46C2">
        <w:tc>
          <w:tcPr>
            <w:tcW w:w="1852" w:type="dxa"/>
            <w:tcBorders>
              <w:top w:val="single" w:sz="4" w:space="0" w:color="auto"/>
              <w:left w:val="single" w:sz="4" w:space="0" w:color="auto"/>
              <w:bottom w:val="single" w:sz="4" w:space="0" w:color="auto"/>
              <w:right w:val="single" w:sz="4" w:space="0" w:color="auto"/>
            </w:tcBorders>
          </w:tcPr>
          <w:p w14:paraId="29466F5A"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E2AA352"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4C8292E" w14:textId="77777777" w:rsidR="00EF7CD8" w:rsidRPr="00EF7CD8" w:rsidRDefault="00EF7CD8" w:rsidP="00EF7CD8">
            <w:pPr>
              <w:tabs>
                <w:tab w:val="left" w:pos="1080"/>
              </w:tabs>
              <w:spacing w:after="60"/>
              <w:rPr>
                <w:iCs/>
                <w:sz w:val="20"/>
                <w:szCs w:val="20"/>
              </w:rPr>
            </w:pPr>
            <w:r w:rsidRPr="00EF7CD8">
              <w:rPr>
                <w:iCs/>
                <w:sz w:val="20"/>
                <w:szCs w:val="20"/>
              </w:rPr>
              <w:t>ESR capacity capable of providing Primary Frequency Response</w:t>
            </w:r>
          </w:p>
        </w:tc>
      </w:tr>
      <w:tr w:rsidR="00EF7CD8" w:rsidRPr="00EF7CD8" w14:paraId="102F99CF" w14:textId="77777777" w:rsidTr="002C46C2">
        <w:trPr>
          <w:trHeight w:val="108"/>
        </w:trPr>
        <w:tc>
          <w:tcPr>
            <w:tcW w:w="1852" w:type="dxa"/>
            <w:tcBorders>
              <w:top w:val="nil"/>
            </w:tcBorders>
          </w:tcPr>
          <w:p w14:paraId="07A29273" w14:textId="77777777" w:rsidR="00EF7CD8" w:rsidRPr="00EF7CD8" w:rsidRDefault="00EF7CD8" w:rsidP="00EF7CD8">
            <w:pPr>
              <w:spacing w:after="60"/>
              <w:rPr>
                <w:iCs/>
                <w:sz w:val="20"/>
                <w:szCs w:val="20"/>
              </w:rPr>
            </w:pPr>
            <w:r w:rsidRPr="00EF7CD8">
              <w:rPr>
                <w:iCs/>
                <w:sz w:val="20"/>
                <w:szCs w:val="20"/>
              </w:rPr>
              <w:t>PRC</w:t>
            </w:r>
          </w:p>
        </w:tc>
        <w:tc>
          <w:tcPr>
            <w:tcW w:w="1281" w:type="dxa"/>
            <w:tcBorders>
              <w:top w:val="nil"/>
            </w:tcBorders>
          </w:tcPr>
          <w:p w14:paraId="02D902EC"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nil"/>
            </w:tcBorders>
          </w:tcPr>
          <w:p w14:paraId="5A51D39A"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024631EC" w14:textId="77777777" w:rsidTr="002C46C2">
        <w:trPr>
          <w:trHeight w:val="108"/>
        </w:trPr>
        <w:tc>
          <w:tcPr>
            <w:tcW w:w="1852" w:type="dxa"/>
            <w:tcBorders>
              <w:top w:val="nil"/>
            </w:tcBorders>
          </w:tcPr>
          <w:p w14:paraId="0D2C6308" w14:textId="77777777" w:rsidR="00EF7CD8" w:rsidRPr="00EF7CD8" w:rsidRDefault="00EF7CD8" w:rsidP="00EF7CD8">
            <w:pPr>
              <w:spacing w:after="60"/>
              <w:rPr>
                <w:iCs/>
                <w:sz w:val="20"/>
                <w:szCs w:val="20"/>
              </w:rPr>
            </w:pPr>
            <w:r w:rsidRPr="00EF7CD8">
              <w:rPr>
                <w:iCs/>
                <w:sz w:val="20"/>
                <w:szCs w:val="20"/>
              </w:rPr>
              <w:t>X</w:t>
            </w:r>
          </w:p>
        </w:tc>
        <w:tc>
          <w:tcPr>
            <w:tcW w:w="1281" w:type="dxa"/>
            <w:tcBorders>
              <w:top w:val="nil"/>
            </w:tcBorders>
          </w:tcPr>
          <w:p w14:paraId="7ADFF2A9" w14:textId="77777777" w:rsidR="00EF7CD8" w:rsidRPr="00EF7CD8" w:rsidRDefault="00EF7CD8" w:rsidP="00EF7CD8">
            <w:pPr>
              <w:spacing w:after="60"/>
              <w:rPr>
                <w:iCs/>
                <w:sz w:val="20"/>
                <w:szCs w:val="20"/>
              </w:rPr>
            </w:pPr>
            <w:r w:rsidRPr="00EF7CD8">
              <w:rPr>
                <w:iCs/>
                <w:sz w:val="20"/>
                <w:szCs w:val="20"/>
              </w:rPr>
              <w:t>Percentage</w:t>
            </w:r>
          </w:p>
        </w:tc>
        <w:tc>
          <w:tcPr>
            <w:tcW w:w="7188" w:type="dxa"/>
            <w:tcBorders>
              <w:top w:val="nil"/>
            </w:tcBorders>
          </w:tcPr>
          <w:p w14:paraId="7C6D258B" w14:textId="77777777" w:rsidR="00EF7CD8" w:rsidRPr="00EF7CD8" w:rsidRDefault="00EF7CD8" w:rsidP="00EF7CD8">
            <w:pPr>
              <w:tabs>
                <w:tab w:val="left" w:pos="1080"/>
              </w:tabs>
              <w:spacing w:after="60"/>
              <w:rPr>
                <w:iCs/>
                <w:sz w:val="20"/>
                <w:szCs w:val="20"/>
              </w:rPr>
            </w:pPr>
            <w:r w:rsidRPr="00EF7CD8">
              <w:rPr>
                <w:iCs/>
                <w:sz w:val="20"/>
                <w:szCs w:val="20"/>
              </w:rPr>
              <w:t>Percent threshold based on the Governor droop setting of ESRs</w:t>
            </w:r>
          </w:p>
        </w:tc>
      </w:tr>
      <w:tr w:rsidR="00EF7CD8" w:rsidRPr="00EF7CD8" w14:paraId="4A7EE9EB" w14:textId="77777777" w:rsidTr="002C46C2">
        <w:tc>
          <w:tcPr>
            <w:tcW w:w="1852" w:type="dxa"/>
          </w:tcPr>
          <w:p w14:paraId="59F5D7EA" w14:textId="77777777" w:rsidR="00EF7CD8" w:rsidRPr="00EF7CD8" w:rsidRDefault="00EF7CD8" w:rsidP="00EF7CD8">
            <w:pPr>
              <w:spacing w:after="60"/>
              <w:rPr>
                <w:iCs/>
                <w:sz w:val="20"/>
                <w:szCs w:val="20"/>
              </w:rPr>
            </w:pPr>
            <w:r w:rsidRPr="00EF7CD8">
              <w:rPr>
                <w:iCs/>
                <w:sz w:val="20"/>
                <w:szCs w:val="20"/>
              </w:rPr>
              <w:t>RDF</w:t>
            </w:r>
          </w:p>
        </w:tc>
        <w:tc>
          <w:tcPr>
            <w:tcW w:w="1281" w:type="dxa"/>
          </w:tcPr>
          <w:p w14:paraId="47691A28" w14:textId="77777777" w:rsidR="00EF7CD8" w:rsidRPr="00EF7CD8" w:rsidRDefault="00EF7CD8" w:rsidP="00EF7CD8">
            <w:pPr>
              <w:spacing w:after="60"/>
              <w:rPr>
                <w:iCs/>
                <w:sz w:val="20"/>
                <w:szCs w:val="20"/>
              </w:rPr>
            </w:pPr>
          </w:p>
        </w:tc>
        <w:tc>
          <w:tcPr>
            <w:tcW w:w="7188" w:type="dxa"/>
          </w:tcPr>
          <w:p w14:paraId="261D3B76"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0D2BA794" w14:textId="77777777" w:rsidTr="002C46C2">
        <w:tc>
          <w:tcPr>
            <w:tcW w:w="1852" w:type="dxa"/>
          </w:tcPr>
          <w:p w14:paraId="01E0C43A"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281" w:type="dxa"/>
          </w:tcPr>
          <w:p w14:paraId="26D48F1B" w14:textId="77777777" w:rsidR="00EF7CD8" w:rsidRPr="00EF7CD8" w:rsidRDefault="00EF7CD8" w:rsidP="00EF7CD8">
            <w:pPr>
              <w:spacing w:after="60"/>
              <w:rPr>
                <w:iCs/>
                <w:sz w:val="20"/>
                <w:szCs w:val="20"/>
              </w:rPr>
            </w:pPr>
          </w:p>
        </w:tc>
        <w:tc>
          <w:tcPr>
            <w:tcW w:w="7188" w:type="dxa"/>
          </w:tcPr>
          <w:p w14:paraId="4382D4D4"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61EF60BC" w14:textId="77777777" w:rsidTr="002C46C2">
        <w:tc>
          <w:tcPr>
            <w:tcW w:w="1852" w:type="dxa"/>
          </w:tcPr>
          <w:p w14:paraId="5EC89515" w14:textId="77777777" w:rsidR="00EF7CD8" w:rsidRPr="00EF7CD8" w:rsidRDefault="00EF7CD8" w:rsidP="00EF7CD8">
            <w:pPr>
              <w:spacing w:after="60"/>
              <w:rPr>
                <w:iCs/>
                <w:sz w:val="20"/>
                <w:szCs w:val="20"/>
              </w:rPr>
            </w:pPr>
            <w:r w:rsidRPr="00EF7CD8">
              <w:rPr>
                <w:iCs/>
                <w:sz w:val="20"/>
                <w:szCs w:val="20"/>
              </w:rPr>
              <w:t>LRDF_1</w:t>
            </w:r>
          </w:p>
        </w:tc>
        <w:tc>
          <w:tcPr>
            <w:tcW w:w="1281" w:type="dxa"/>
          </w:tcPr>
          <w:p w14:paraId="500C28EF" w14:textId="77777777" w:rsidR="00EF7CD8" w:rsidRPr="00EF7CD8" w:rsidRDefault="00EF7CD8" w:rsidP="00EF7CD8">
            <w:pPr>
              <w:spacing w:after="60"/>
              <w:rPr>
                <w:iCs/>
                <w:sz w:val="20"/>
                <w:szCs w:val="20"/>
              </w:rPr>
            </w:pPr>
          </w:p>
        </w:tc>
        <w:tc>
          <w:tcPr>
            <w:tcW w:w="7188" w:type="dxa"/>
          </w:tcPr>
          <w:p w14:paraId="7D8B3EA6"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carrying Ancillary Service Resource Responsibility</w:t>
            </w:r>
          </w:p>
        </w:tc>
      </w:tr>
      <w:tr w:rsidR="00EF7CD8" w:rsidRPr="00EF7CD8" w14:paraId="307D25D3" w14:textId="77777777" w:rsidTr="002C46C2">
        <w:tc>
          <w:tcPr>
            <w:tcW w:w="1852" w:type="dxa"/>
          </w:tcPr>
          <w:p w14:paraId="375F0502" w14:textId="77777777" w:rsidR="00EF7CD8" w:rsidRPr="00EF7CD8" w:rsidRDefault="00EF7CD8" w:rsidP="00EF7CD8">
            <w:pPr>
              <w:spacing w:after="60"/>
              <w:rPr>
                <w:iCs/>
                <w:sz w:val="20"/>
                <w:szCs w:val="20"/>
              </w:rPr>
            </w:pPr>
            <w:r w:rsidRPr="00EF7CD8">
              <w:rPr>
                <w:iCs/>
                <w:sz w:val="20"/>
                <w:szCs w:val="20"/>
              </w:rPr>
              <w:t>LRDF_2</w:t>
            </w:r>
          </w:p>
        </w:tc>
        <w:tc>
          <w:tcPr>
            <w:tcW w:w="1281" w:type="dxa"/>
          </w:tcPr>
          <w:p w14:paraId="534FE91B" w14:textId="77777777" w:rsidR="00EF7CD8" w:rsidRPr="00EF7CD8" w:rsidRDefault="00EF7CD8" w:rsidP="00EF7CD8">
            <w:pPr>
              <w:spacing w:after="60"/>
              <w:rPr>
                <w:iCs/>
                <w:sz w:val="20"/>
                <w:szCs w:val="20"/>
              </w:rPr>
            </w:pPr>
          </w:p>
        </w:tc>
        <w:tc>
          <w:tcPr>
            <w:tcW w:w="7188" w:type="dxa"/>
          </w:tcPr>
          <w:p w14:paraId="3BAE804F"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not carrying Ancillary Service Resource Responsibility</w:t>
            </w:r>
          </w:p>
        </w:tc>
      </w:tr>
      <w:tr w:rsidR="00EF7CD8" w:rsidRPr="00EF7CD8" w14:paraId="27782799" w14:textId="77777777" w:rsidTr="002C46C2">
        <w:tc>
          <w:tcPr>
            <w:tcW w:w="1852" w:type="dxa"/>
          </w:tcPr>
          <w:p w14:paraId="4C20E24C" w14:textId="77777777" w:rsidR="00EF7CD8" w:rsidRPr="00EF7CD8" w:rsidRDefault="00EF7CD8" w:rsidP="00EF7CD8">
            <w:pPr>
              <w:spacing w:after="60"/>
              <w:rPr>
                <w:iCs/>
                <w:sz w:val="20"/>
                <w:szCs w:val="20"/>
              </w:rPr>
            </w:pPr>
            <w:r w:rsidRPr="00EF7CD8">
              <w:rPr>
                <w:iCs/>
                <w:sz w:val="20"/>
                <w:szCs w:val="20"/>
              </w:rPr>
              <w:t>NFRC</w:t>
            </w:r>
          </w:p>
        </w:tc>
        <w:tc>
          <w:tcPr>
            <w:tcW w:w="1281" w:type="dxa"/>
          </w:tcPr>
          <w:p w14:paraId="249664DD"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8A8314D" w14:textId="77777777" w:rsidR="00EF7CD8" w:rsidRPr="00EF7CD8" w:rsidRDefault="00EF7CD8" w:rsidP="00EF7CD8">
            <w:pPr>
              <w:spacing w:after="60"/>
              <w:rPr>
                <w:iCs/>
                <w:sz w:val="20"/>
                <w:szCs w:val="20"/>
              </w:rPr>
            </w:pPr>
            <w:r w:rsidRPr="00EF7CD8">
              <w:rPr>
                <w:iCs/>
                <w:sz w:val="20"/>
                <w:szCs w:val="20"/>
              </w:rPr>
              <w:t>Non-Frequency Responsive Capacity</w:t>
            </w:r>
          </w:p>
        </w:tc>
      </w:tr>
    </w:tbl>
    <w:p w14:paraId="4793DD24" w14:textId="77777777" w:rsidR="00EF7CD8" w:rsidRPr="00EF7CD8" w:rsidRDefault="00EF7CD8" w:rsidP="00EF7CD8">
      <w:pPr>
        <w:spacing w:before="240" w:after="240"/>
        <w:ind w:left="720" w:hanging="720"/>
        <w:rPr>
          <w:szCs w:val="20"/>
        </w:rPr>
      </w:pPr>
      <w:r w:rsidRPr="00EF7CD8">
        <w:rPr>
          <w:szCs w:val="20"/>
        </w:rPr>
        <w:lastRenderedPageBreak/>
        <w:t>(2)</w:t>
      </w:r>
      <w:r w:rsidRPr="00EF7CD8">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E978FA3" w14:textId="77777777" w:rsidR="00EF7CD8" w:rsidRPr="00EF7CD8" w:rsidRDefault="00EF7CD8" w:rsidP="00EF7CD8">
      <w:pPr>
        <w:spacing w:after="240"/>
        <w:ind w:left="720" w:hanging="720"/>
        <w:rPr>
          <w:szCs w:val="20"/>
        </w:rPr>
      </w:pPr>
      <w:r w:rsidRPr="00EF7CD8">
        <w:rPr>
          <w:szCs w:val="20"/>
        </w:rPr>
        <w:t>(3)</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676E26B8" w14:textId="77777777" w:rsidR="00EF7CD8" w:rsidRPr="00EF7CD8" w:rsidRDefault="00EF7CD8" w:rsidP="00EF7CD8">
      <w:pPr>
        <w:spacing w:after="240"/>
        <w:ind w:left="720" w:hanging="720"/>
        <w:rPr>
          <w:szCs w:val="20"/>
        </w:rPr>
      </w:pPr>
      <w:r w:rsidRPr="00EF7CD8">
        <w:rPr>
          <w:szCs w:val="20"/>
        </w:rPr>
        <w:t>(4)</w:t>
      </w:r>
      <w:r w:rsidRPr="00EF7CD8">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F7CD8" w:rsidRPr="00EF7CD8" w14:paraId="6075237F" w14:textId="77777777" w:rsidTr="002C46C2">
        <w:trPr>
          <w:trHeight w:val="206"/>
        </w:trPr>
        <w:tc>
          <w:tcPr>
            <w:tcW w:w="9350" w:type="dxa"/>
            <w:shd w:val="pct12" w:color="auto" w:fill="auto"/>
          </w:tcPr>
          <w:bookmarkEnd w:id="15"/>
          <w:p w14:paraId="07D05E21" w14:textId="77777777" w:rsidR="00EF7CD8" w:rsidRPr="00EF7CD8" w:rsidRDefault="00EF7CD8" w:rsidP="00EF7CD8">
            <w:pPr>
              <w:spacing w:before="120" w:after="240"/>
              <w:rPr>
                <w:b/>
                <w:i/>
                <w:iCs/>
              </w:rPr>
            </w:pPr>
            <w:r w:rsidRPr="00EF7CD8">
              <w:rPr>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FB7C013" w14:textId="77777777" w:rsidR="00EF7CD8" w:rsidRPr="00EF7CD8" w:rsidRDefault="00EF7CD8" w:rsidP="00EF7CD8">
            <w:pPr>
              <w:keepNext/>
              <w:widowControl w:val="0"/>
              <w:tabs>
                <w:tab w:val="left" w:pos="1260"/>
              </w:tabs>
              <w:spacing w:before="240" w:after="240"/>
              <w:outlineLvl w:val="3"/>
              <w:rPr>
                <w:b/>
                <w:bCs/>
                <w:snapToGrid w:val="0"/>
                <w:szCs w:val="20"/>
              </w:rPr>
            </w:pPr>
            <w:bookmarkStart w:id="32" w:name="_Toc60040625"/>
            <w:bookmarkStart w:id="33" w:name="_Toc65151685"/>
            <w:bookmarkStart w:id="34" w:name="_Toc80174711"/>
            <w:bookmarkStart w:id="35" w:name="_Toc108712470"/>
            <w:bookmarkStart w:id="36" w:name="_Toc112417590"/>
            <w:bookmarkStart w:id="37" w:name="_Toc119310259"/>
            <w:bookmarkStart w:id="38" w:name="_Toc125966193"/>
            <w:bookmarkStart w:id="39" w:name="_Toc135992291"/>
            <w:r w:rsidRPr="00EF7CD8">
              <w:rPr>
                <w:b/>
                <w:bCs/>
                <w:snapToGrid w:val="0"/>
                <w:szCs w:val="20"/>
              </w:rPr>
              <w:t>6.5.7.5</w:t>
            </w:r>
            <w:r w:rsidRPr="00EF7CD8">
              <w:rPr>
                <w:b/>
                <w:bCs/>
                <w:snapToGrid w:val="0"/>
                <w:szCs w:val="20"/>
              </w:rPr>
              <w:tab/>
              <w:t>Ancillary Services Capacity Monitor</w:t>
            </w:r>
            <w:bookmarkEnd w:id="32"/>
            <w:bookmarkEnd w:id="33"/>
            <w:bookmarkEnd w:id="34"/>
            <w:bookmarkEnd w:id="35"/>
            <w:bookmarkEnd w:id="36"/>
            <w:bookmarkEnd w:id="37"/>
            <w:bookmarkEnd w:id="38"/>
            <w:bookmarkEnd w:id="39"/>
          </w:p>
          <w:p w14:paraId="27507990" w14:textId="77777777" w:rsidR="00EF7CD8" w:rsidRPr="00EF7CD8" w:rsidRDefault="00EF7CD8" w:rsidP="00EF7CD8">
            <w:pPr>
              <w:spacing w:after="240"/>
              <w:ind w:left="720" w:hanging="720"/>
              <w:rPr>
                <w:szCs w:val="20"/>
              </w:rPr>
            </w:pPr>
            <w:r w:rsidRPr="00EF7CD8">
              <w:rPr>
                <w:szCs w:val="20"/>
              </w:rPr>
              <w:t>(1)</w:t>
            </w:r>
            <w:r w:rsidRPr="00EF7CD8">
              <w:rPr>
                <w:szCs w:val="20"/>
              </w:rPr>
              <w:tab/>
              <w:t>Every ten seconds, ERCOT shall calculate the following and provide Real-Time summaries to ERCOT Operators and all Market Participants using ICCP and postings on the ERCOT website showing the Real-Time total system amount of:</w:t>
            </w:r>
          </w:p>
          <w:p w14:paraId="555448ED"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capability from: </w:t>
            </w:r>
          </w:p>
          <w:p w14:paraId="1D7E8E1B"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 and ESRs in the form of PFR that can be sustained for the SCED duration requirements of PFR;</w:t>
            </w:r>
          </w:p>
          <w:p w14:paraId="1B1E6BC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via under-frequency relay;</w:t>
            </w:r>
          </w:p>
          <w:p w14:paraId="7918FC64"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in the form of PFR;</w:t>
            </w:r>
          </w:p>
          <w:p w14:paraId="4E977F6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other than ESRs, capable of Fast Frequency Response (FFR); and</w:t>
            </w:r>
          </w:p>
          <w:p w14:paraId="24FEEAEF" w14:textId="77777777" w:rsidR="00EF7CD8" w:rsidRPr="00EF7CD8" w:rsidRDefault="00EF7CD8" w:rsidP="00EF7CD8">
            <w:pPr>
              <w:spacing w:before="240" w:after="240"/>
              <w:ind w:left="1440" w:hanging="720"/>
              <w:rPr>
                <w:szCs w:val="20"/>
              </w:rPr>
            </w:pPr>
            <w:r w:rsidRPr="00EF7CD8">
              <w:rPr>
                <w:szCs w:val="20"/>
              </w:rPr>
              <w:t>(v)</w:t>
            </w:r>
            <w:r w:rsidRPr="00EF7CD8">
              <w:rPr>
                <w:szCs w:val="20"/>
              </w:rPr>
              <w:tab/>
              <w:t>ESRs, in the form of FFR, that can be sustained for the SCED duration requirements of FFR;(b)</w:t>
            </w:r>
            <w:r w:rsidRPr="00EF7CD8">
              <w:rPr>
                <w:szCs w:val="20"/>
              </w:rPr>
              <w:tab/>
              <w:t xml:space="preserve">Ancillary Service Resource awards for RRS to: </w:t>
            </w:r>
          </w:p>
          <w:p w14:paraId="628790DD" w14:textId="77777777" w:rsidR="00EF7CD8" w:rsidRPr="00EF7CD8" w:rsidRDefault="00EF7CD8" w:rsidP="00EF7CD8">
            <w:pPr>
              <w:spacing w:after="240"/>
              <w:ind w:left="2160" w:hanging="720"/>
              <w:rPr>
                <w:szCs w:val="20"/>
              </w:rPr>
            </w:pPr>
            <w:r w:rsidRPr="00EF7CD8">
              <w:rPr>
                <w:szCs w:val="20"/>
              </w:rPr>
              <w:lastRenderedPageBreak/>
              <w:t>(i)</w:t>
            </w:r>
            <w:r w:rsidRPr="00EF7CD8">
              <w:rPr>
                <w:szCs w:val="20"/>
              </w:rPr>
              <w:tab/>
              <w:t>Generation Resources and ESRs in the form of PFR;</w:t>
            </w:r>
          </w:p>
          <w:p w14:paraId="05CD576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by under-frequency relay;</w:t>
            </w:r>
          </w:p>
          <w:p w14:paraId="319F2AEA"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in the form of PFR; and</w:t>
            </w:r>
          </w:p>
          <w:p w14:paraId="423E2FB2"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providing FFR;</w:t>
            </w:r>
          </w:p>
          <w:p w14:paraId="66B88D96"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capability from: </w:t>
            </w:r>
          </w:p>
          <w:p w14:paraId="511CB019"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549C8B8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14A232E2"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2D86C458"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 and</w:t>
            </w:r>
          </w:p>
          <w:p w14:paraId="26273F4F"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 that can be sustained for the SCED duration requirements of ECRS.</w:t>
            </w:r>
          </w:p>
          <w:p w14:paraId="4AB47D49" w14:textId="77777777" w:rsidR="00EF7CD8" w:rsidRPr="00EF7CD8" w:rsidRDefault="00EF7CD8" w:rsidP="00EF7CD8">
            <w:pPr>
              <w:spacing w:after="240"/>
              <w:ind w:left="1440" w:hanging="720"/>
              <w:rPr>
                <w:szCs w:val="20"/>
              </w:rPr>
            </w:pPr>
            <w:r w:rsidRPr="00EF7CD8">
              <w:rPr>
                <w:szCs w:val="20"/>
              </w:rPr>
              <w:t>(d)</w:t>
            </w:r>
            <w:r w:rsidRPr="00EF7CD8">
              <w:rPr>
                <w:szCs w:val="20"/>
              </w:rPr>
              <w:tab/>
              <w:t xml:space="preserve">Ancillary Service Resource awards for ECRS to: </w:t>
            </w:r>
          </w:p>
          <w:p w14:paraId="09372D38"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24CE6CB3"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and</w:t>
            </w:r>
          </w:p>
          <w:p w14:paraId="1E2CE114"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3AC36BC5" w14:textId="77777777" w:rsidR="00EF7CD8" w:rsidRPr="00EF7CD8" w:rsidRDefault="00EF7CD8" w:rsidP="00EF7CD8">
            <w:pPr>
              <w:spacing w:after="240"/>
              <w:ind w:left="2160" w:hanging="720"/>
              <w:rPr>
                <w:szCs w:val="20"/>
              </w:rPr>
            </w:pPr>
            <w:r w:rsidRPr="00EF7CD8">
              <w:rPr>
                <w:szCs w:val="20"/>
              </w:rPr>
              <w:t>(iv)</w:t>
            </w:r>
            <w:r w:rsidRPr="00EF7CD8">
              <w:rPr>
                <w:szCs w:val="20"/>
              </w:rPr>
              <w:tab/>
              <w:t>QSGRs; and</w:t>
            </w:r>
          </w:p>
          <w:p w14:paraId="760A448C"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w:t>
            </w:r>
          </w:p>
          <w:p w14:paraId="02F4A2DA" w14:textId="77777777" w:rsidR="00EF7CD8" w:rsidRPr="00EF7CD8" w:rsidRDefault="00EF7CD8" w:rsidP="00EF7CD8">
            <w:pPr>
              <w:spacing w:before="240" w:after="240"/>
              <w:ind w:left="1440" w:hanging="720"/>
              <w:rPr>
                <w:szCs w:val="20"/>
              </w:rPr>
            </w:pPr>
            <w:r w:rsidRPr="00EF7CD8">
              <w:rPr>
                <w:szCs w:val="20"/>
              </w:rPr>
              <w:t>(e)</w:t>
            </w:r>
            <w:r w:rsidRPr="00EF7CD8">
              <w:rPr>
                <w:szCs w:val="20"/>
              </w:rPr>
              <w:tab/>
              <w:t xml:space="preserve">ECRS manually deployed by Resources with a Resource Status of ONSC; </w:t>
            </w:r>
          </w:p>
          <w:p w14:paraId="7E183F90" w14:textId="77777777" w:rsidR="00EF7CD8" w:rsidRPr="00EF7CD8" w:rsidRDefault="00EF7CD8" w:rsidP="00EF7CD8">
            <w:pPr>
              <w:spacing w:before="240" w:after="240"/>
              <w:ind w:left="1440" w:hanging="720"/>
              <w:rPr>
                <w:szCs w:val="20"/>
              </w:rPr>
            </w:pPr>
            <w:r w:rsidRPr="00EF7CD8">
              <w:rPr>
                <w:szCs w:val="20"/>
              </w:rPr>
              <w:t>(f)</w:t>
            </w:r>
            <w:r w:rsidRPr="00EF7CD8">
              <w:rPr>
                <w:szCs w:val="20"/>
              </w:rPr>
              <w:tab/>
              <w:t xml:space="preserve">Non-Spin available from: </w:t>
            </w:r>
          </w:p>
          <w:p w14:paraId="034B6444"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7E522CF0"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Undeployed Load Resources; </w:t>
            </w:r>
          </w:p>
          <w:p w14:paraId="3192E1C9"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 On-Line Generation Resources with power augmentation;</w:t>
            </w:r>
          </w:p>
          <w:p w14:paraId="6AECAA78"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 and</w:t>
            </w:r>
          </w:p>
          <w:p w14:paraId="14549E41" w14:textId="77777777" w:rsidR="00EF7CD8" w:rsidRPr="00EF7CD8" w:rsidRDefault="00EF7CD8" w:rsidP="00EF7CD8">
            <w:pPr>
              <w:spacing w:after="240"/>
              <w:ind w:left="2160" w:hanging="720"/>
              <w:rPr>
                <w:szCs w:val="20"/>
              </w:rPr>
            </w:pPr>
            <w:r w:rsidRPr="00EF7CD8">
              <w:rPr>
                <w:szCs w:val="20"/>
              </w:rPr>
              <w:lastRenderedPageBreak/>
              <w:t xml:space="preserve">(v) </w:t>
            </w:r>
            <w:r w:rsidRPr="00EF7CD8">
              <w:rPr>
                <w:szCs w:val="20"/>
              </w:rPr>
              <w:tab/>
              <w:t>ESRs that can be sustained for the SCED duration requirements of Non-Spin.</w:t>
            </w:r>
          </w:p>
          <w:p w14:paraId="0D47E361"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awards for Non-Spin to:</w:t>
            </w:r>
          </w:p>
          <w:p w14:paraId="19EAC9D2"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5F4D3F00"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176C84E"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Load Resources; </w:t>
            </w:r>
          </w:p>
          <w:p w14:paraId="34EF21FE"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Quick Start Generation Resources (QSGRs), including Non-Spin awards on power augmentation capacity that is not active on On-Line Generation Resources;</w:t>
            </w:r>
          </w:p>
          <w:p w14:paraId="54F7D5F4" w14:textId="77777777" w:rsidR="00EF7CD8" w:rsidRPr="00EF7CD8" w:rsidRDefault="00EF7CD8" w:rsidP="00EF7CD8">
            <w:pPr>
              <w:spacing w:after="240"/>
              <w:ind w:left="2160" w:hanging="720"/>
              <w:rPr>
                <w:szCs w:val="20"/>
              </w:rPr>
            </w:pPr>
            <w:r w:rsidRPr="00EF7CD8">
              <w:rPr>
                <w:szCs w:val="20"/>
              </w:rPr>
              <w:t>(v)</w:t>
            </w:r>
            <w:r w:rsidRPr="00EF7CD8">
              <w:rPr>
                <w:szCs w:val="20"/>
              </w:rPr>
              <w:tab/>
              <w:t>QSGRs; and</w:t>
            </w:r>
          </w:p>
          <w:p w14:paraId="42D7D2D3" w14:textId="77777777" w:rsidR="00EF7CD8" w:rsidRPr="00EF7CD8" w:rsidRDefault="00EF7CD8" w:rsidP="00EF7CD8">
            <w:pPr>
              <w:spacing w:after="240"/>
              <w:ind w:left="2160" w:hanging="720"/>
              <w:rPr>
                <w:szCs w:val="20"/>
              </w:rPr>
            </w:pPr>
            <w:r w:rsidRPr="00EF7CD8">
              <w:rPr>
                <w:szCs w:val="20"/>
              </w:rPr>
              <w:t>(vi)</w:t>
            </w:r>
            <w:r w:rsidRPr="00EF7CD8">
              <w:rPr>
                <w:szCs w:val="20"/>
              </w:rPr>
              <w:tab/>
              <w:t>ESRs.</w:t>
            </w:r>
          </w:p>
          <w:p w14:paraId="6CBFB2AE" w14:textId="77777777" w:rsidR="00EF7CD8" w:rsidRPr="00EF7CD8" w:rsidRDefault="00EF7CD8" w:rsidP="00EF7CD8">
            <w:pPr>
              <w:spacing w:after="240"/>
              <w:ind w:left="1440" w:hanging="720"/>
              <w:rPr>
                <w:szCs w:val="20"/>
              </w:rPr>
            </w:pPr>
            <w:r w:rsidRPr="00EF7CD8">
              <w:rPr>
                <w:szCs w:val="20"/>
              </w:rPr>
              <w:t>(h)</w:t>
            </w:r>
            <w:r w:rsidRPr="00EF7CD8">
              <w:rPr>
                <w:szCs w:val="20"/>
              </w:rPr>
              <w:tab/>
              <w:t>Reg-Up and Reg-Down capability (for ESRs, the SCED duration requirements of Reg-Up and Reg-Down are considered);</w:t>
            </w:r>
          </w:p>
          <w:p w14:paraId="1136A8BC" w14:textId="77777777" w:rsidR="00EF7CD8" w:rsidRPr="00EF7CD8" w:rsidRDefault="00EF7CD8" w:rsidP="00EF7CD8">
            <w:pPr>
              <w:spacing w:after="240"/>
              <w:ind w:left="1440" w:hanging="720"/>
              <w:rPr>
                <w:szCs w:val="20"/>
              </w:rPr>
            </w:pPr>
            <w:r w:rsidRPr="00EF7CD8">
              <w:rPr>
                <w:szCs w:val="20"/>
              </w:rPr>
              <w:t>(i)</w:t>
            </w:r>
            <w:r w:rsidRPr="00EF7CD8">
              <w:rPr>
                <w:szCs w:val="20"/>
              </w:rPr>
              <w:tab/>
              <w:t>Undeployed Reg-Up and Reg-Down;</w:t>
            </w:r>
          </w:p>
          <w:p w14:paraId="78F400F2" w14:textId="77777777" w:rsidR="00EF7CD8" w:rsidRPr="00EF7CD8" w:rsidRDefault="00EF7CD8" w:rsidP="00EF7CD8">
            <w:pPr>
              <w:spacing w:after="240"/>
              <w:ind w:left="1440" w:hanging="720"/>
              <w:rPr>
                <w:szCs w:val="20"/>
              </w:rPr>
            </w:pPr>
            <w:r w:rsidRPr="00EF7CD8">
              <w:rPr>
                <w:szCs w:val="20"/>
              </w:rPr>
              <w:t>(j)</w:t>
            </w:r>
            <w:r w:rsidRPr="00EF7CD8">
              <w:rPr>
                <w:szCs w:val="20"/>
              </w:rPr>
              <w:tab/>
              <w:t>Ancillary Service Resource awards for Reg-Up and Reg-Down;</w:t>
            </w:r>
          </w:p>
          <w:p w14:paraId="43D53D26" w14:textId="77777777" w:rsidR="00EF7CD8" w:rsidRPr="00EF7CD8" w:rsidRDefault="00EF7CD8" w:rsidP="00EF7CD8">
            <w:pPr>
              <w:spacing w:after="240"/>
              <w:ind w:left="1440" w:hanging="720"/>
              <w:rPr>
                <w:szCs w:val="20"/>
              </w:rPr>
            </w:pPr>
            <w:r w:rsidRPr="00EF7CD8">
              <w:rPr>
                <w:szCs w:val="20"/>
              </w:rPr>
              <w:t>(k)</w:t>
            </w:r>
            <w:r w:rsidRPr="00EF7CD8">
              <w:rPr>
                <w:szCs w:val="20"/>
              </w:rPr>
              <w:tab/>
              <w:t>Deployed Reg-Up and Reg-Down;</w:t>
            </w:r>
          </w:p>
          <w:p w14:paraId="6697B0BF" w14:textId="77777777" w:rsidR="00EF7CD8" w:rsidRPr="00EF7CD8" w:rsidRDefault="00EF7CD8" w:rsidP="00EF7CD8">
            <w:pPr>
              <w:spacing w:after="240"/>
              <w:ind w:left="1440" w:hanging="720"/>
              <w:rPr>
                <w:szCs w:val="20"/>
              </w:rPr>
            </w:pPr>
            <w:r w:rsidRPr="00EF7CD8">
              <w:rPr>
                <w:szCs w:val="20"/>
              </w:rPr>
              <w:t>(l)</w:t>
            </w:r>
            <w:r w:rsidRPr="00EF7CD8">
              <w:rPr>
                <w:szCs w:val="20"/>
              </w:rPr>
              <w:tab/>
              <w:t>Available capacity:</w:t>
            </w:r>
          </w:p>
          <w:p w14:paraId="64647656"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7D1CB11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With Energy Offer Curves in the ERCOT System that can be used to decrease Generation Resource Base Points in SCED; </w:t>
            </w:r>
          </w:p>
          <w:p w14:paraId="50C36047"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72516D37" w14:textId="77777777" w:rsidR="00EF7CD8" w:rsidRPr="00EF7CD8" w:rsidRDefault="00EF7CD8" w:rsidP="00EF7CD8">
            <w:pPr>
              <w:spacing w:after="240"/>
              <w:ind w:left="2160" w:hanging="720"/>
              <w:rPr>
                <w:szCs w:val="20"/>
              </w:rPr>
            </w:pPr>
            <w:r w:rsidRPr="00EF7CD8">
              <w:rPr>
                <w:szCs w:val="20"/>
              </w:rPr>
              <w:t>(iv)</w:t>
            </w:r>
            <w:r w:rsidRPr="00EF7CD8">
              <w:rPr>
                <w:szCs w:val="20"/>
              </w:rPr>
              <w:tab/>
              <w:t xml:space="preserve">Without Energy Offer Curves in the ERCOT System that can be used to decrease Generation Resource Base Points in SCED; </w:t>
            </w:r>
          </w:p>
          <w:p w14:paraId="38D7C6A0"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48EBB47A" w14:textId="77777777" w:rsidR="00EF7CD8" w:rsidRPr="00EF7CD8" w:rsidRDefault="00EF7CD8" w:rsidP="00EF7CD8">
            <w:pPr>
              <w:spacing w:after="240"/>
              <w:ind w:left="2160" w:hanging="720"/>
              <w:rPr>
                <w:szCs w:val="20"/>
              </w:rPr>
            </w:pPr>
            <w:r w:rsidRPr="00EF7CD8">
              <w:rPr>
                <w:szCs w:val="20"/>
              </w:rPr>
              <w:lastRenderedPageBreak/>
              <w:t>(vi)</w:t>
            </w:r>
            <w:r w:rsidRPr="00EF7CD8">
              <w:rPr>
                <w:szCs w:val="20"/>
              </w:rPr>
              <w:tab/>
              <w:t xml:space="preserve">With RTM Energy Bid curves from available Controllable Load Resources in the ERCOT System that can be used to increase Base Points (energy consumption) in SCED; </w:t>
            </w:r>
          </w:p>
          <w:p w14:paraId="157789AF"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RRS, and ECRS from Load Resources </w:t>
            </w:r>
            <w:r w:rsidRPr="00EF7CD8">
              <w:rPr>
                <w:bCs/>
                <w:szCs w:val="20"/>
              </w:rPr>
              <w:t>and the Net Power Consumption minus the Low Power Consumption from Load Resources with a validated Real-Time RRS and ECRS awards</w:t>
            </w:r>
            <w:r w:rsidRPr="00EF7CD8">
              <w:rPr>
                <w:szCs w:val="20"/>
              </w:rPr>
              <w:t>;</w:t>
            </w:r>
          </w:p>
          <w:p w14:paraId="25E9BE7D" w14:textId="77777777" w:rsidR="00EF7CD8" w:rsidRPr="00EF7CD8" w:rsidRDefault="00EF7CD8" w:rsidP="00EF7CD8">
            <w:pPr>
              <w:spacing w:after="240"/>
              <w:ind w:left="2160" w:hanging="720"/>
              <w:rPr>
                <w:szCs w:val="20"/>
              </w:rPr>
            </w:pPr>
            <w:r w:rsidRPr="00EF7CD8">
              <w:rPr>
                <w:szCs w:val="20"/>
              </w:rPr>
              <w:t>(viii)</w:t>
            </w:r>
            <w:r w:rsidRPr="00EF7CD8">
              <w:rPr>
                <w:szCs w:val="20"/>
              </w:rPr>
              <w:tab/>
              <w:t>With Energy Bid/Offer Curves for ESRs in the ERCOT System that can be used to increase ESR Base Points in SCED while respecting SCED duration requirements for ESR Base Points in SCED;</w:t>
            </w:r>
          </w:p>
          <w:p w14:paraId="133D98EE" w14:textId="77777777" w:rsidR="00EF7CD8" w:rsidRPr="00EF7CD8" w:rsidRDefault="00EF7CD8" w:rsidP="00EF7CD8">
            <w:pPr>
              <w:spacing w:after="240"/>
              <w:ind w:left="2160" w:hanging="720"/>
              <w:rPr>
                <w:szCs w:val="20"/>
              </w:rPr>
            </w:pPr>
            <w:r w:rsidRPr="00EF7CD8">
              <w:rPr>
                <w:szCs w:val="20"/>
              </w:rPr>
              <w:t>(ix)</w:t>
            </w:r>
            <w:r w:rsidRPr="00EF7CD8">
              <w:rPr>
                <w:szCs w:val="20"/>
              </w:rPr>
              <w:tab/>
              <w:t xml:space="preserve">With Energy Bid/Offer Curves for ESRs in the ERCOT System that can be used to decrease ESR Base Points in SCED while respecting SCED duration requirements for ESR Base Points in SCED; </w:t>
            </w:r>
          </w:p>
          <w:p w14:paraId="3D209BEE" w14:textId="77777777" w:rsidR="00EF7CD8" w:rsidRPr="00EF7CD8" w:rsidRDefault="00EF7CD8" w:rsidP="00EF7CD8">
            <w:pPr>
              <w:spacing w:after="240"/>
              <w:ind w:left="2160" w:hanging="720"/>
              <w:rPr>
                <w:szCs w:val="20"/>
              </w:rPr>
            </w:pPr>
            <w:r w:rsidRPr="00EF7CD8">
              <w:rPr>
                <w:szCs w:val="20"/>
              </w:rPr>
              <w:t>(x)</w:t>
            </w:r>
            <w:r w:rsidRPr="00EF7CD8">
              <w:rPr>
                <w:szCs w:val="20"/>
              </w:rPr>
              <w:tab/>
              <w:t xml:space="preserve">Without Energy Bid/Offer Curves for ESRs in the ERCOT System that can be used to increase ESR Base Points in SCED while respecting SCED duration requirements for ESR Base Points in SCED; </w:t>
            </w:r>
          </w:p>
          <w:p w14:paraId="270ADF84" w14:textId="77777777" w:rsidR="00EF7CD8" w:rsidRPr="00EF7CD8" w:rsidRDefault="00EF7CD8" w:rsidP="00EF7CD8">
            <w:pPr>
              <w:spacing w:after="240"/>
              <w:ind w:left="2160" w:hanging="720"/>
              <w:rPr>
                <w:szCs w:val="20"/>
              </w:rPr>
            </w:pPr>
            <w:r w:rsidRPr="00EF7CD8">
              <w:rPr>
                <w:szCs w:val="20"/>
              </w:rPr>
              <w:t>(xi)</w:t>
            </w:r>
            <w:r w:rsidRPr="00EF7CD8">
              <w:rPr>
                <w:szCs w:val="20"/>
              </w:rPr>
              <w:tab/>
              <w:t xml:space="preserve">Without Energy Bid/Offer Curves for ESRs in the ERCOT System that can be used to decrease ESR Base Points in SCED while respecting SCED duration requirements for ESR Base Points in SCED; </w:t>
            </w:r>
          </w:p>
          <w:p w14:paraId="672D8D90" w14:textId="77777777" w:rsidR="00EF7CD8" w:rsidRPr="00EF7CD8" w:rsidRDefault="00EF7CD8" w:rsidP="00EF7CD8">
            <w:pPr>
              <w:spacing w:after="240"/>
              <w:ind w:left="2160" w:hanging="720"/>
              <w:rPr>
                <w:szCs w:val="20"/>
              </w:rPr>
            </w:pPr>
            <w:r w:rsidRPr="00EF7CD8">
              <w:rPr>
                <w:szCs w:val="20"/>
              </w:rPr>
              <w:t>(xii)</w:t>
            </w:r>
            <w:r w:rsidRPr="00EF7CD8">
              <w:rPr>
                <w:szCs w:val="20"/>
              </w:rPr>
              <w:tab/>
              <w:t>From Resources included in item (vii) above plus reserves from Resources that could be made available to SCED in 30 minutes;</w:t>
            </w:r>
          </w:p>
          <w:p w14:paraId="599CB982" w14:textId="77777777" w:rsidR="00EF7CD8" w:rsidRPr="00EF7CD8" w:rsidRDefault="00EF7CD8" w:rsidP="00EF7CD8">
            <w:pPr>
              <w:spacing w:after="240"/>
              <w:ind w:left="2160" w:hanging="720"/>
              <w:rPr>
                <w:szCs w:val="20"/>
              </w:rPr>
            </w:pPr>
            <w:r w:rsidRPr="00EF7CD8">
              <w:rPr>
                <w:szCs w:val="20"/>
              </w:rPr>
              <w:t xml:space="preserve">(xiii) </w:t>
            </w:r>
            <w:r w:rsidRPr="00EF7CD8">
              <w:rPr>
                <w:szCs w:val="20"/>
              </w:rPr>
              <w:tab/>
              <w:t>In the ERCOT System that can be used to increase Generation Resource Base Points in the next five minutes in SCED; and</w:t>
            </w:r>
          </w:p>
          <w:p w14:paraId="6C859527" w14:textId="77777777" w:rsidR="00EF7CD8" w:rsidRPr="00EF7CD8" w:rsidRDefault="00EF7CD8" w:rsidP="00EF7CD8">
            <w:pPr>
              <w:spacing w:after="240"/>
              <w:ind w:left="2160" w:hanging="720"/>
              <w:rPr>
                <w:szCs w:val="20"/>
              </w:rPr>
            </w:pPr>
            <w:r w:rsidRPr="00EF7CD8">
              <w:rPr>
                <w:szCs w:val="20"/>
              </w:rPr>
              <w:t>(xiv)</w:t>
            </w:r>
            <w:r w:rsidRPr="00EF7CD8">
              <w:rPr>
                <w:szCs w:val="20"/>
              </w:rPr>
              <w:tab/>
              <w:t>In the ERCOT System that can be used to decrease Generation Resource Base Points in the next five minutes in SCED;</w:t>
            </w:r>
          </w:p>
          <w:p w14:paraId="5BB7ECB5" w14:textId="77777777" w:rsidR="00EF7CD8" w:rsidRPr="00EF7CD8" w:rsidRDefault="00EF7CD8" w:rsidP="00EF7CD8">
            <w:pPr>
              <w:spacing w:after="240"/>
              <w:ind w:left="2160" w:hanging="720"/>
              <w:rPr>
                <w:szCs w:val="20"/>
              </w:rPr>
            </w:pPr>
            <w:r w:rsidRPr="00EF7CD8">
              <w:rPr>
                <w:szCs w:val="20"/>
              </w:rPr>
              <w:t>(xv)</w:t>
            </w:r>
            <w:r w:rsidRPr="00EF7CD8">
              <w:rPr>
                <w:szCs w:val="20"/>
              </w:rPr>
              <w:tab/>
              <w:t>The total capability of Resources available to provide the following combinations of Ancillary Services, based on the Resource telemetry from the QSE and capped by the limits of the Resource:</w:t>
            </w:r>
          </w:p>
          <w:p w14:paraId="3A00B931" w14:textId="77777777" w:rsidR="00EF7CD8" w:rsidRPr="00EF7CD8" w:rsidRDefault="00EF7CD8" w:rsidP="00EF7CD8">
            <w:pPr>
              <w:spacing w:after="240"/>
              <w:ind w:left="2880" w:hanging="720"/>
              <w:rPr>
                <w:szCs w:val="20"/>
              </w:rPr>
            </w:pPr>
            <w:r w:rsidRPr="00EF7CD8">
              <w:rPr>
                <w:szCs w:val="20"/>
              </w:rPr>
              <w:t>(A)</w:t>
            </w:r>
            <w:r w:rsidRPr="00EF7CD8">
              <w:rPr>
                <w:szCs w:val="20"/>
              </w:rPr>
              <w:tab/>
              <w:t xml:space="preserve">Capacity to provide Reg-Up, RRS, or both, irrespective of whether it </w:t>
            </w:r>
            <w:proofErr w:type="gramStart"/>
            <w:r w:rsidRPr="00EF7CD8">
              <w:rPr>
                <w:szCs w:val="20"/>
              </w:rPr>
              <w:t>is capable of providing</w:t>
            </w:r>
            <w:proofErr w:type="gramEnd"/>
            <w:r w:rsidRPr="00EF7CD8">
              <w:rPr>
                <w:szCs w:val="20"/>
              </w:rPr>
              <w:t xml:space="preserve"> ECRS or Non-Spin;</w:t>
            </w:r>
          </w:p>
          <w:p w14:paraId="48CD53AF" w14:textId="77777777" w:rsidR="00EF7CD8" w:rsidRPr="00EF7CD8" w:rsidRDefault="00EF7CD8" w:rsidP="00EF7CD8">
            <w:pPr>
              <w:spacing w:after="240"/>
              <w:ind w:left="2880" w:hanging="720"/>
              <w:rPr>
                <w:szCs w:val="20"/>
              </w:rPr>
            </w:pPr>
            <w:r w:rsidRPr="00EF7CD8">
              <w:rPr>
                <w:szCs w:val="20"/>
              </w:rPr>
              <w:t>(B)</w:t>
            </w:r>
            <w:r w:rsidRPr="00EF7CD8">
              <w:rPr>
                <w:szCs w:val="20"/>
              </w:rPr>
              <w:tab/>
              <w:t xml:space="preserve">Capacity to provide Reg-Up, RRS, ECRS, or any combination, irrespective of whether it </w:t>
            </w:r>
            <w:proofErr w:type="gramStart"/>
            <w:r w:rsidRPr="00EF7CD8">
              <w:rPr>
                <w:szCs w:val="20"/>
              </w:rPr>
              <w:t>is capable of providing</w:t>
            </w:r>
            <w:proofErr w:type="gramEnd"/>
            <w:r w:rsidRPr="00EF7CD8">
              <w:rPr>
                <w:szCs w:val="20"/>
              </w:rPr>
              <w:t xml:space="preserve"> Non-Spin; and</w:t>
            </w:r>
          </w:p>
          <w:p w14:paraId="081033F9" w14:textId="77777777" w:rsidR="00EF7CD8" w:rsidRPr="00EF7CD8" w:rsidRDefault="00EF7CD8" w:rsidP="00EF7CD8">
            <w:pPr>
              <w:spacing w:after="240"/>
              <w:ind w:left="2880" w:hanging="720"/>
              <w:rPr>
                <w:szCs w:val="20"/>
              </w:rPr>
            </w:pPr>
            <w:r w:rsidRPr="00EF7CD8">
              <w:rPr>
                <w:szCs w:val="20"/>
              </w:rPr>
              <w:t>(C)</w:t>
            </w:r>
            <w:r w:rsidRPr="00EF7CD8">
              <w:rPr>
                <w:szCs w:val="20"/>
              </w:rPr>
              <w:tab/>
            </w:r>
            <w:r w:rsidRPr="00EF7CD8">
              <w:rPr>
                <w:color w:val="000000"/>
                <w:szCs w:val="20"/>
              </w:rPr>
              <w:t>Capacity to provide Reg-Up, RRS, ECRS, or Non-Spin, in any combination</w:t>
            </w:r>
            <w:r w:rsidRPr="00EF7CD8">
              <w:rPr>
                <w:szCs w:val="20"/>
              </w:rPr>
              <w:t>;</w:t>
            </w:r>
          </w:p>
          <w:p w14:paraId="70A6914D" w14:textId="77777777" w:rsidR="00EF7CD8" w:rsidRPr="00EF7CD8" w:rsidRDefault="00EF7CD8" w:rsidP="00EF7CD8">
            <w:pPr>
              <w:spacing w:after="240"/>
              <w:ind w:left="1440" w:hanging="720"/>
              <w:rPr>
                <w:szCs w:val="20"/>
              </w:rPr>
            </w:pPr>
            <w:r w:rsidRPr="00EF7CD8">
              <w:rPr>
                <w:szCs w:val="20"/>
              </w:rPr>
              <w:lastRenderedPageBreak/>
              <w:t>(m)</w:t>
            </w:r>
            <w:r w:rsidRPr="00EF7CD8">
              <w:rPr>
                <w:szCs w:val="20"/>
              </w:rPr>
              <w:tab/>
              <w:t>Aggregate telemetered HSL capacity for Resources with a telemetered Resource Status of EMR;</w:t>
            </w:r>
          </w:p>
          <w:p w14:paraId="41211981" w14:textId="77777777" w:rsidR="00EF7CD8" w:rsidRPr="00EF7CD8" w:rsidRDefault="00EF7CD8" w:rsidP="00EF7CD8">
            <w:pPr>
              <w:spacing w:after="240"/>
              <w:ind w:left="1440" w:hanging="720"/>
              <w:rPr>
                <w:szCs w:val="20"/>
              </w:rPr>
            </w:pPr>
            <w:r w:rsidRPr="00EF7CD8">
              <w:rPr>
                <w:szCs w:val="20"/>
              </w:rPr>
              <w:t>(n)</w:t>
            </w:r>
            <w:r w:rsidRPr="00EF7CD8">
              <w:rPr>
                <w:szCs w:val="20"/>
              </w:rPr>
              <w:tab/>
              <w:t>Aggregate telemetered HSL capacity for Resources with a telemetered Resource Status of OUT;</w:t>
            </w:r>
          </w:p>
          <w:p w14:paraId="2DDC3E4F" w14:textId="77777777" w:rsidR="00EF7CD8" w:rsidRPr="00EF7CD8" w:rsidRDefault="00EF7CD8" w:rsidP="00EF7CD8">
            <w:pPr>
              <w:spacing w:after="240"/>
              <w:ind w:left="1440" w:hanging="720"/>
              <w:rPr>
                <w:szCs w:val="20"/>
              </w:rPr>
            </w:pPr>
            <w:r w:rsidRPr="00EF7CD8">
              <w:rPr>
                <w:szCs w:val="20"/>
              </w:rPr>
              <w:t>(o)</w:t>
            </w:r>
            <w:r w:rsidRPr="00EF7CD8">
              <w:rPr>
                <w:szCs w:val="20"/>
              </w:rPr>
              <w:tab/>
              <w:t>Aggregate net telemetered consumption for Resources with a telemetered Resource Status of OUTL; and</w:t>
            </w:r>
          </w:p>
          <w:p w14:paraId="754F2B5F" w14:textId="77777777" w:rsidR="00EF7CD8" w:rsidRPr="00EF7CD8" w:rsidRDefault="00EF7CD8" w:rsidP="00EF7CD8">
            <w:pPr>
              <w:spacing w:after="240"/>
              <w:ind w:left="1440" w:hanging="720"/>
              <w:rPr>
                <w:szCs w:val="20"/>
              </w:rPr>
            </w:pPr>
            <w:r w:rsidRPr="00EF7CD8">
              <w:rPr>
                <w:szCs w:val="20"/>
              </w:rPr>
              <w:t>(p)</w:t>
            </w:r>
            <w:r w:rsidRPr="00EF7CD8">
              <w:rPr>
                <w:szCs w:val="20"/>
              </w:rPr>
              <w:tab/>
              <w:t>The ERCOT-wide PRC calculated as follows:</w:t>
            </w:r>
          </w:p>
          <w:p w14:paraId="793FD112" w14:textId="77777777" w:rsidR="00EF7CD8" w:rsidRPr="00EF7CD8" w:rsidRDefault="00EF7CD8" w:rsidP="00EF7CD8">
            <w:pPr>
              <w:rPr>
                <w:b/>
                <w:position w:val="30"/>
                <w:sz w:val="20"/>
                <w:szCs w:val="20"/>
              </w:rPr>
            </w:pPr>
          </w:p>
          <w:p w14:paraId="20449F98" w14:textId="77777777" w:rsidR="00EF7CD8" w:rsidRPr="00EF7CD8" w:rsidRDefault="00EF7CD8" w:rsidP="00EF7CD8">
            <w:pPr>
              <w:rPr>
                <w:b/>
                <w:position w:val="30"/>
                <w:sz w:val="20"/>
                <w:szCs w:val="20"/>
              </w:rPr>
            </w:pPr>
          </w:p>
          <w:p w14:paraId="03AB4E08" w14:textId="77777777" w:rsidR="00EF7CD8" w:rsidRPr="00EF7CD8" w:rsidRDefault="00A3057F" w:rsidP="00EF7CD8">
            <w:pPr>
              <w:spacing w:after="240"/>
              <w:rPr>
                <w:b/>
                <w:position w:val="30"/>
                <w:sz w:val="20"/>
                <w:szCs w:val="20"/>
              </w:rPr>
            </w:pPr>
            <w:r>
              <w:rPr>
                <w:b/>
                <w:noProof/>
                <w:position w:val="30"/>
                <w:sz w:val="20"/>
                <w:szCs w:val="20"/>
              </w:rPr>
              <w:object w:dxaOrig="1440" w:dyaOrig="1440" w14:anchorId="565351E0">
                <v:shape id="_x0000_s1034" type="#_x0000_t75" style="position:absolute;margin-left:33.75pt;margin-top:-42.55pt;width:67.75pt;height:109.9pt;z-index:251666432" fillcolor="red" strokecolor="red">
                  <v:fill opacity="13107f" color2="fill darken(118)" o:opacity2="13107f" rotate="t" method="linear sigma" focus="100%" type="gradient"/>
                  <v:imagedata r:id="rId35" o:title=""/>
                </v:shape>
                <o:OLEObject Type="Embed" ProgID="Equation.3" ShapeID="_x0000_s1034" DrawAspect="Content" ObjectID="_1788709588" r:id="rId38"/>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Min(Max((RDF*FRCHL – FRCO)</w:t>
            </w:r>
            <w:r w:rsidR="00EF7CD8" w:rsidRPr="00EF7CD8">
              <w:rPr>
                <w:b/>
                <w:position w:val="30"/>
                <w:sz w:val="20"/>
                <w:szCs w:val="20"/>
                <w:vertAlign w:val="subscript"/>
              </w:rPr>
              <w:t>i</w:t>
            </w:r>
            <w:r w:rsidR="00EF7CD8" w:rsidRPr="00EF7CD8">
              <w:rPr>
                <w:b/>
                <w:position w:val="30"/>
                <w:sz w:val="20"/>
                <w:szCs w:val="20"/>
              </w:rPr>
              <w:t xml:space="preserve"> , 0.0) , 0.2*RDF*FRCHL</w:t>
            </w:r>
            <w:r w:rsidR="00EF7CD8" w:rsidRPr="00EF7CD8">
              <w:rPr>
                <w:b/>
                <w:position w:val="30"/>
                <w:sz w:val="20"/>
                <w:szCs w:val="20"/>
                <w:vertAlign w:val="subscript"/>
              </w:rPr>
              <w:t>i</w:t>
            </w:r>
            <w:r w:rsidR="00EF7CD8" w:rsidRPr="00EF7CD8">
              <w:rPr>
                <w:b/>
                <w:position w:val="30"/>
                <w:sz w:val="20"/>
                <w:szCs w:val="20"/>
              </w:rPr>
              <w:t>),</w:t>
            </w:r>
          </w:p>
          <w:p w14:paraId="5DDD4B24" w14:textId="77777777" w:rsidR="00EF7CD8" w:rsidRPr="00EF7CD8" w:rsidRDefault="00EF7CD8" w:rsidP="00EF7CD8">
            <w:pPr>
              <w:ind w:right="-1080"/>
              <w:rPr>
                <w:szCs w:val="20"/>
              </w:rPr>
            </w:pPr>
          </w:p>
          <w:p w14:paraId="0D9893CD" w14:textId="77777777" w:rsidR="00EF7CD8" w:rsidRPr="00EF7CD8" w:rsidRDefault="00EF7CD8" w:rsidP="00EF7CD8">
            <w:pPr>
              <w:ind w:right="-1080"/>
              <w:rPr>
                <w:szCs w:val="20"/>
              </w:rPr>
            </w:pPr>
          </w:p>
          <w:p w14:paraId="316ACC48"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92BB175"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4C43C466" w14:textId="77777777" w:rsidR="00EF7CD8" w:rsidRPr="00EF7CD8" w:rsidRDefault="00EF7CD8" w:rsidP="00EF7CD8">
            <w:pPr>
              <w:ind w:right="-1080"/>
              <w:rPr>
                <w:szCs w:val="20"/>
              </w:rPr>
            </w:pPr>
            <w:r w:rsidRPr="00EF7CD8">
              <w:rPr>
                <w:szCs w:val="20"/>
              </w:rPr>
              <w:t>with a telemetered status of ONTEST, ONHOLD, STARTUP, or SHUTDOWN.</w:t>
            </w:r>
          </w:p>
          <w:p w14:paraId="5ED2504C" w14:textId="77777777" w:rsidR="00EF7CD8" w:rsidRPr="00EF7CD8" w:rsidRDefault="00EF7CD8" w:rsidP="00EF7CD8">
            <w:pPr>
              <w:ind w:right="-1080"/>
              <w:rPr>
                <w:b/>
                <w:position w:val="30"/>
                <w:sz w:val="20"/>
                <w:szCs w:val="20"/>
              </w:rPr>
            </w:pPr>
            <w:r w:rsidRPr="00EF7CD8">
              <w:rPr>
                <w:noProof/>
                <w:szCs w:val="20"/>
              </w:rPr>
              <mc:AlternateContent>
                <mc:Choice Requires="wpc">
                  <w:drawing>
                    <wp:anchor distT="0" distB="0" distL="114300" distR="114300" simplePos="0" relativeHeight="251671552" behindDoc="0" locked="0" layoutInCell="1" allowOverlap="1" wp14:anchorId="5F6E0116" wp14:editId="1A2C9CD5">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9F975"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69E3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16DF6"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A387D"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9BBEB"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9E518"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1C86"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9FE64"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6E0116"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3F89F975" w14:textId="77777777" w:rsidR="00EF7CD8" w:rsidRDefault="00EF7CD8" w:rsidP="00EF7CD8">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7EB69E30" w14:textId="77777777" w:rsidR="00EF7CD8" w:rsidRDefault="00EF7CD8" w:rsidP="00EF7CD8">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24616DF6" w14:textId="77777777" w:rsidR="00EF7CD8" w:rsidRDefault="00EF7CD8" w:rsidP="00EF7CD8">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2DCA387D" w14:textId="77777777" w:rsidR="00EF7CD8" w:rsidRDefault="00EF7CD8" w:rsidP="00EF7CD8">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A89BBEB" w14:textId="77777777" w:rsidR="00EF7CD8" w:rsidRDefault="00EF7CD8" w:rsidP="00EF7CD8">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35D9E518" w14:textId="77777777" w:rsidR="00EF7CD8" w:rsidRDefault="00EF7CD8" w:rsidP="00EF7CD8">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62A91C86" w14:textId="77777777" w:rsidR="00EF7CD8" w:rsidRDefault="00EF7CD8" w:rsidP="00EF7CD8">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0EC9FE64" w14:textId="77777777" w:rsidR="00EF7CD8" w:rsidRDefault="00EF7CD8" w:rsidP="00EF7CD8">
                              <w:r>
                                <w:rPr>
                                  <w:b/>
                                  <w:bCs/>
                                  <w:i/>
                                  <w:iCs/>
                                  <w:color w:val="000000"/>
                                </w:rPr>
                                <w:t>i</w:t>
                              </w:r>
                            </w:p>
                          </w:txbxContent>
                        </v:textbox>
                      </v:rect>
                    </v:group>
                  </w:pict>
                </mc:Fallback>
              </mc:AlternateContent>
            </w:r>
          </w:p>
          <w:p w14:paraId="455F6C3E" w14:textId="77777777" w:rsidR="00EF7CD8" w:rsidRPr="00EF7CD8" w:rsidRDefault="00EF7CD8" w:rsidP="00EF7CD8">
            <w:pPr>
              <w:rPr>
                <w:b/>
                <w:position w:val="30"/>
                <w:sz w:val="20"/>
                <w:szCs w:val="20"/>
              </w:rPr>
            </w:pPr>
            <w:r w:rsidRPr="00EF7CD8">
              <w:rPr>
                <w:b/>
                <w:position w:val="30"/>
                <w:sz w:val="20"/>
                <w:szCs w:val="20"/>
              </w:rPr>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w:t>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t>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78C8714B" w14:textId="77777777" w:rsidR="00EF7CD8" w:rsidRPr="00EF7CD8" w:rsidRDefault="00EF7CD8" w:rsidP="00EF7CD8">
            <w:pPr>
              <w:ind w:right="-1080" w:hanging="1080"/>
              <w:rPr>
                <w:b/>
                <w:position w:val="30"/>
                <w:szCs w:val="20"/>
              </w:rPr>
            </w:pPr>
          </w:p>
          <w:p w14:paraId="3CAF443B" w14:textId="77777777" w:rsidR="00EF7CD8" w:rsidRPr="00EF7CD8" w:rsidRDefault="00EF7CD8" w:rsidP="00EF7CD8">
            <w:pPr>
              <w:spacing w:before="120"/>
              <w:rPr>
                <w:szCs w:val="20"/>
              </w:rPr>
            </w:pPr>
            <w:r w:rsidRPr="00EF7CD8">
              <w:rPr>
                <w:szCs w:val="20"/>
              </w:rPr>
              <w:t>where the included On-Line WGRs only include WGRs that are Primary Frequency Response-capable.</w:t>
            </w:r>
          </w:p>
          <w:p w14:paraId="2AD95A2F" w14:textId="77777777" w:rsidR="00EF7CD8" w:rsidRPr="00EF7CD8" w:rsidRDefault="00A3057F" w:rsidP="00EF7CD8">
            <w:pPr>
              <w:ind w:left="2160" w:hanging="2160"/>
              <w:rPr>
                <w:b/>
                <w:position w:val="30"/>
                <w:sz w:val="20"/>
                <w:szCs w:val="20"/>
              </w:rPr>
            </w:pPr>
            <w:r>
              <w:rPr>
                <w:b/>
                <w:noProof/>
                <w:position w:val="30"/>
                <w:sz w:val="20"/>
                <w:szCs w:val="20"/>
              </w:rPr>
              <w:object w:dxaOrig="1440" w:dyaOrig="1440" w14:anchorId="5578F463">
                <v:shape id="_x0000_s1035" type="#_x0000_t75" style="position:absolute;left:0;text-align:left;margin-left:34.1pt;margin-top:-1.7pt;width:67.85pt;height:110.1pt;z-index:251667456" fillcolor="red" strokecolor="red">
                  <v:fill opacity="13107f" color2="fill darken(118)" o:opacity2="13107f" rotate="t" method="linear sigma" focus="100%" type="gradient"/>
                  <v:imagedata r:id="rId35" o:title=""/>
                </v:shape>
                <o:OLEObject Type="Embed" ProgID="Equation.3" ShapeID="_x0000_s1035" DrawAspect="Content" ObjectID="_1788709589" r:id="rId39"/>
              </w:object>
            </w:r>
            <w:r w:rsidR="00EF7CD8" w:rsidRPr="00EF7CD8">
              <w:rPr>
                <w:b/>
                <w:position w:val="30"/>
                <w:sz w:val="20"/>
                <w:szCs w:val="20"/>
              </w:rPr>
              <w:t>PRC</w:t>
            </w:r>
            <w:r w:rsidR="00EF7CD8" w:rsidRPr="00EF7CD8">
              <w:rPr>
                <w:b/>
                <w:position w:val="30"/>
                <w:sz w:val="20"/>
                <w:szCs w:val="20"/>
                <w:vertAlign w:val="subscript"/>
              </w:rPr>
              <w:t>3</w:t>
            </w:r>
            <w:r w:rsidR="00EF7CD8" w:rsidRPr="00EF7CD8">
              <w:rPr>
                <w:b/>
                <w:position w:val="30"/>
                <w:sz w:val="20"/>
                <w:szCs w:val="20"/>
              </w:rPr>
              <w:t xml:space="preserve"> =</w:t>
            </w:r>
            <w:r w:rsidR="00EF7CD8" w:rsidRPr="00EF7CD8">
              <w:rPr>
                <w:b/>
                <w:position w:val="30"/>
                <w:sz w:val="20"/>
                <w:szCs w:val="20"/>
              </w:rPr>
              <w:tab/>
              <w:t>((Synchronous condenser output)</w:t>
            </w:r>
            <w:r w:rsidR="00EF7CD8" w:rsidRPr="00EF7CD8">
              <w:rPr>
                <w:b/>
                <w:position w:val="30"/>
                <w:sz w:val="20"/>
                <w:szCs w:val="20"/>
                <w:vertAlign w:val="subscript"/>
              </w:rPr>
              <w:t>i</w:t>
            </w:r>
            <w:r w:rsidR="00EF7CD8" w:rsidRPr="00EF7CD8">
              <w:rPr>
                <w:b/>
                <w:position w:val="30"/>
                <w:sz w:val="20"/>
                <w:szCs w:val="20"/>
              </w:rPr>
              <w:t xml:space="preserve"> as qualified by item (8) of Operating Guide Section 2.3.1.2, Additional Operational Details for Responsive Reserve and ERCOT Contingency Reserve Service Providers))</w:t>
            </w:r>
          </w:p>
          <w:p w14:paraId="6F65933D" w14:textId="77777777" w:rsidR="00EF7CD8" w:rsidRPr="00EF7CD8" w:rsidRDefault="00EF7CD8" w:rsidP="00EF7CD8">
            <w:pPr>
              <w:tabs>
                <w:tab w:val="left" w:pos="2160"/>
              </w:tabs>
              <w:spacing w:before="480"/>
              <w:ind w:left="2160" w:hanging="2160"/>
              <w:rPr>
                <w:b/>
                <w:position w:val="30"/>
                <w:sz w:val="20"/>
                <w:szCs w:val="20"/>
              </w:rPr>
            </w:pPr>
          </w:p>
          <w:p w14:paraId="26CE8705"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8480" behindDoc="0" locked="0" layoutInCell="1" allowOverlap="1" wp14:anchorId="3C896A2D" wp14:editId="7EBB0F2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2C29D"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D88A1"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4554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E1790"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7C7D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BA8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6973A"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8758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6D21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C896A2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4652C29D" w14:textId="77777777" w:rsidR="00EF7CD8" w:rsidRDefault="00EF7CD8" w:rsidP="00EF7CD8">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CED88A1" w14:textId="77777777" w:rsidR="00EF7CD8" w:rsidRPr="00B34B0A" w:rsidRDefault="00EF7CD8" w:rsidP="00EF7CD8">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54745542" w14:textId="77777777" w:rsidR="00EF7CD8" w:rsidRPr="00B34B0A" w:rsidRDefault="00EF7CD8" w:rsidP="00EF7CD8">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E5E1790" w14:textId="77777777" w:rsidR="00EF7CD8" w:rsidRPr="00B34B0A" w:rsidRDefault="00EF7CD8" w:rsidP="00EF7CD8">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5E27C7DB" w14:textId="77777777" w:rsidR="00EF7CD8" w:rsidRPr="00B34B0A" w:rsidRDefault="00EF7CD8" w:rsidP="00EF7CD8">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0A6BA87E" w14:textId="77777777" w:rsidR="00EF7CD8" w:rsidRPr="00B34B0A" w:rsidRDefault="00EF7CD8" w:rsidP="00EF7CD8">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26C6973A" w14:textId="77777777" w:rsidR="00EF7CD8" w:rsidRPr="00B34B0A" w:rsidRDefault="00EF7CD8" w:rsidP="00EF7CD8">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59687589" w14:textId="77777777" w:rsidR="00EF7CD8" w:rsidRPr="00B34B0A" w:rsidRDefault="00EF7CD8" w:rsidP="00EF7CD8">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956D21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 xml:space="preserve">(Min(Max((Actual Net Telemetered Consumption – LPC), 0.0), ECRS and RRS Ancillary Service Resource award * 1.5) from all Load Resources controlled by </w:t>
            </w:r>
            <w:r w:rsidRPr="00EF7CD8">
              <w:rPr>
                <w:b/>
                <w:position w:val="30"/>
                <w:sz w:val="20"/>
                <w:szCs w:val="20"/>
              </w:rPr>
              <w:lastRenderedPageBreak/>
              <w:t>high-set under-frequency relays with an ECRS and/or RRS Ancillary Service Resource award)</w:t>
            </w:r>
            <w:r w:rsidRPr="00EF7CD8">
              <w:rPr>
                <w:b/>
                <w:position w:val="30"/>
                <w:sz w:val="20"/>
                <w:szCs w:val="20"/>
                <w:vertAlign w:val="subscript"/>
              </w:rPr>
              <w:t>i</w:t>
            </w:r>
          </w:p>
          <w:p w14:paraId="5C1E8808" w14:textId="66169E83"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69504" behindDoc="0" locked="0" layoutInCell="1" allowOverlap="1" wp14:anchorId="6941E81E" wp14:editId="2072BEB6">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45D9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0DB6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76E18"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C239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CB4A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4DF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D2C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40D3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935DB"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941E81E"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3F545D96" w14:textId="77777777" w:rsidR="00EF7CD8" w:rsidRDefault="00EF7CD8" w:rsidP="00EF7CD8">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1730DB60" w14:textId="77777777" w:rsidR="00EF7CD8" w:rsidRPr="00B34B0A" w:rsidRDefault="00EF7CD8" w:rsidP="00EF7CD8">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29876E18" w14:textId="77777777" w:rsidR="00EF7CD8" w:rsidRPr="00B34B0A" w:rsidRDefault="00EF7CD8" w:rsidP="00EF7CD8">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AEC239E" w14:textId="77777777" w:rsidR="00EF7CD8" w:rsidRPr="00B34B0A" w:rsidRDefault="00EF7CD8" w:rsidP="00EF7CD8">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61ECB4AD" w14:textId="77777777" w:rsidR="00EF7CD8" w:rsidRPr="00B34B0A" w:rsidRDefault="00EF7CD8" w:rsidP="00EF7CD8">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DE4DF7E" w14:textId="77777777" w:rsidR="00EF7CD8" w:rsidRPr="00B34B0A" w:rsidRDefault="00EF7CD8" w:rsidP="00EF7CD8">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0C05D2C2" w14:textId="77777777" w:rsidR="00EF7CD8" w:rsidRPr="00B34B0A" w:rsidRDefault="00EF7CD8" w:rsidP="00EF7CD8">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5240D3E" w14:textId="77777777" w:rsidR="00EF7CD8" w:rsidRPr="00B34B0A" w:rsidRDefault="00EF7CD8" w:rsidP="00EF7CD8">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1ED935DB"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w:t>
            </w:r>
            <w:ins w:id="40" w:author="Priority Power" w:date="2024-07-10T10:16:00Z">
              <w:r w:rsidR="003E6125">
                <w:rPr>
                  <w:b/>
                  <w:position w:val="30"/>
                  <w:sz w:val="20"/>
                  <w:szCs w:val="20"/>
                </w:rPr>
                <w:t xml:space="preserve">and qualified for Regulation </w:t>
              </w:r>
            </w:ins>
            <w:ins w:id="41" w:author="Priority Power" w:date="2024-07-23T12:31:00Z">
              <w:r w:rsidR="00200861">
                <w:rPr>
                  <w:b/>
                  <w:position w:val="30"/>
                  <w:sz w:val="20"/>
                  <w:szCs w:val="20"/>
                </w:rPr>
                <w:t xml:space="preserve">Service </w:t>
              </w:r>
            </w:ins>
            <w:ins w:id="42" w:author="Priority Power" w:date="2024-07-10T10:16:00Z">
              <w:r w:rsidR="003E6125">
                <w:rPr>
                  <w:b/>
                  <w:position w:val="30"/>
                  <w:sz w:val="20"/>
                  <w:szCs w:val="20"/>
                </w:rPr>
                <w:t xml:space="preserve">and/or RRS </w:t>
              </w:r>
            </w:ins>
            <w:r w:rsidRPr="00EF7CD8">
              <w:rPr>
                <w:b/>
                <w:position w:val="30"/>
                <w:sz w:val="20"/>
                <w:szCs w:val="20"/>
              </w:rPr>
              <w:t>with an Ancillary Service Resource award</w:t>
            </w:r>
          </w:p>
          <w:p w14:paraId="1A55841C" w14:textId="77777777" w:rsidR="00EF7CD8" w:rsidRPr="00EF7CD8" w:rsidRDefault="00EF7CD8" w:rsidP="00EF7CD8">
            <w:pPr>
              <w:tabs>
                <w:tab w:val="left" w:pos="2160"/>
              </w:tabs>
              <w:ind w:left="2160" w:hanging="2160"/>
              <w:rPr>
                <w:b/>
                <w:position w:val="30"/>
                <w:sz w:val="20"/>
                <w:szCs w:val="20"/>
              </w:rPr>
            </w:pPr>
          </w:p>
          <w:p w14:paraId="5DB9DA8C" w14:textId="4F89E9F7" w:rsidR="00EF7CD8" w:rsidRPr="00EF7CD8" w:rsidRDefault="00EF7CD8" w:rsidP="00EF7CD8">
            <w:pPr>
              <w:tabs>
                <w:tab w:val="left" w:pos="2160"/>
              </w:tabs>
              <w:ind w:left="2160" w:hanging="2160"/>
              <w:rPr>
                <w:b/>
                <w:position w:val="30"/>
                <w:sz w:val="20"/>
                <w:szCs w:val="20"/>
              </w:rPr>
            </w:pPr>
            <w:r w:rsidRPr="00EF7CD8">
              <w:rPr>
                <w:noProof/>
                <w:szCs w:val="20"/>
              </w:rPr>
              <mc:AlternateContent>
                <mc:Choice Requires="wpc">
                  <w:drawing>
                    <wp:anchor distT="0" distB="0" distL="114300" distR="114300" simplePos="0" relativeHeight="251670528" behindDoc="0" locked="0" layoutInCell="1" allowOverlap="1" wp14:anchorId="6D0B1099" wp14:editId="5C88BE88">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8D1A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B3ADE"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5F9ED"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2F8D3"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5C97"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918F6"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AEF7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6454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D7E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D0B1099"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42F8D1A6" w14:textId="77777777" w:rsidR="00EF7CD8" w:rsidRDefault="00EF7CD8" w:rsidP="00EF7CD8">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466B3ADE" w14:textId="77777777" w:rsidR="00EF7CD8" w:rsidRPr="00B34B0A" w:rsidRDefault="00EF7CD8" w:rsidP="00EF7CD8">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AD5F9ED" w14:textId="77777777" w:rsidR="00EF7CD8" w:rsidRPr="00B34B0A" w:rsidRDefault="00EF7CD8" w:rsidP="00EF7CD8">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6552F8D3" w14:textId="77777777" w:rsidR="00EF7CD8" w:rsidRPr="00B34B0A" w:rsidRDefault="00EF7CD8" w:rsidP="00EF7CD8">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6BEC5C97" w14:textId="77777777" w:rsidR="00EF7CD8" w:rsidRPr="00B34B0A" w:rsidRDefault="00EF7CD8" w:rsidP="00EF7CD8">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1D5918F6" w14:textId="77777777" w:rsidR="00EF7CD8" w:rsidRPr="00B34B0A" w:rsidRDefault="00EF7CD8" w:rsidP="00EF7CD8">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1FAEF7B" w14:textId="77777777" w:rsidR="00EF7CD8" w:rsidRPr="00B34B0A" w:rsidRDefault="00EF7CD8" w:rsidP="00EF7CD8">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4B64546" w14:textId="77777777" w:rsidR="00EF7CD8" w:rsidRPr="00B34B0A" w:rsidRDefault="00EF7CD8" w:rsidP="00EF7CD8">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AB0D7E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43" w:author="Priority Power" w:date="2024-06-25T10:01:00Z">
              <w:r w:rsidR="006E6395" w:rsidRPr="00272BE5">
                <w:rPr>
                  <w:b/>
                  <w:position w:val="30"/>
                  <w:sz w:val="20"/>
                </w:rPr>
                <w:t xml:space="preserve">and </w:t>
              </w:r>
            </w:ins>
            <w:ins w:id="44" w:author="Priority Power" w:date="2024-07-10T09:54:00Z">
              <w:r w:rsidR="00652254">
                <w:rPr>
                  <w:b/>
                  <w:position w:val="30"/>
                  <w:sz w:val="20"/>
                </w:rPr>
                <w:t xml:space="preserve">qualified for Regulation </w:t>
              </w:r>
            </w:ins>
            <w:ins w:id="45" w:author="Priority Power" w:date="2024-07-23T12:31:00Z">
              <w:r w:rsidR="00200861">
                <w:rPr>
                  <w:b/>
                  <w:position w:val="30"/>
                  <w:sz w:val="20"/>
                </w:rPr>
                <w:t xml:space="preserve">Service </w:t>
              </w:r>
            </w:ins>
            <w:ins w:id="46" w:author="Priority Power" w:date="2024-07-10T09:54:00Z">
              <w:r w:rsidR="00652254">
                <w:rPr>
                  <w:b/>
                  <w:position w:val="30"/>
                  <w:sz w:val="20"/>
                </w:rPr>
                <w:t xml:space="preserve">and/or RRS </w:t>
              </w:r>
            </w:ins>
            <w:r w:rsidRPr="00EF7CD8">
              <w:rPr>
                <w:b/>
                <w:position w:val="30"/>
                <w:sz w:val="20"/>
                <w:szCs w:val="20"/>
              </w:rPr>
              <w:t>without an Ancillary Service Resource award</w:t>
            </w:r>
          </w:p>
          <w:p w14:paraId="3E02056D" w14:textId="77777777" w:rsidR="00EF7CD8" w:rsidRPr="00EF7CD8" w:rsidRDefault="00EF7CD8" w:rsidP="00EF7CD8">
            <w:pPr>
              <w:tabs>
                <w:tab w:val="left" w:pos="2160"/>
              </w:tabs>
              <w:ind w:left="2160" w:hanging="2160"/>
              <w:rPr>
                <w:b/>
                <w:position w:val="30"/>
                <w:sz w:val="20"/>
                <w:szCs w:val="20"/>
              </w:rPr>
            </w:pPr>
          </w:p>
          <w:p w14:paraId="6E96F4E5" w14:textId="77777777" w:rsidR="00EF7CD8" w:rsidRPr="00EF7CD8" w:rsidRDefault="00EF7CD8" w:rsidP="00EF7CD8">
            <w:pPr>
              <w:tabs>
                <w:tab w:val="left" w:pos="2160"/>
              </w:tabs>
              <w:ind w:left="2160" w:hanging="2160"/>
              <w:rPr>
                <w:b/>
                <w:position w:val="30"/>
                <w:sz w:val="20"/>
                <w:szCs w:val="20"/>
              </w:rPr>
            </w:pPr>
          </w:p>
          <w:p w14:paraId="303DEE47"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g">
                  <w:drawing>
                    <wp:anchor distT="0" distB="0" distL="114300" distR="114300" simplePos="0" relativeHeight="251672576" behindDoc="0" locked="0" layoutInCell="1" allowOverlap="1" wp14:anchorId="0502587A" wp14:editId="4608F77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C53E1"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356EB"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9770B" w14:textId="77777777" w:rsidR="00EF7CD8" w:rsidRDefault="00EF7CD8" w:rsidP="00EF7CD8">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F320D"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370D"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CE0B0" w14:textId="77777777" w:rsidR="00EF7CD8" w:rsidRDefault="00EF7CD8" w:rsidP="00EF7CD8">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1AF6" w14:textId="77777777" w:rsidR="00EF7CD8" w:rsidRDefault="00EF7CD8" w:rsidP="00EF7CD8">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56388"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1887"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9E9E4" w14:textId="77777777" w:rsidR="00EF7CD8" w:rsidRDefault="00EF7CD8" w:rsidP="00EF7CD8">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502587A"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4B7C53E1" w14:textId="77777777" w:rsidR="00EF7CD8" w:rsidRDefault="00EF7CD8" w:rsidP="00EF7CD8">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5F8356EB" w14:textId="77777777" w:rsidR="00EF7CD8" w:rsidRDefault="00EF7CD8" w:rsidP="00EF7CD8">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FE9770B" w14:textId="77777777" w:rsidR="00EF7CD8" w:rsidRDefault="00EF7CD8" w:rsidP="00EF7CD8">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6ABF320D" w14:textId="77777777" w:rsidR="00EF7CD8" w:rsidRDefault="00EF7CD8" w:rsidP="00EF7CD8">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68F2370D" w14:textId="77777777" w:rsidR="00EF7CD8" w:rsidRDefault="00EF7CD8" w:rsidP="00EF7CD8">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4FCE0B0" w14:textId="77777777" w:rsidR="00EF7CD8" w:rsidRDefault="00EF7CD8" w:rsidP="00EF7CD8">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9671AF6" w14:textId="77777777" w:rsidR="00EF7CD8" w:rsidRDefault="00EF7CD8" w:rsidP="00EF7CD8">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3D56388" w14:textId="77777777" w:rsidR="00EF7CD8" w:rsidRDefault="00EF7CD8" w:rsidP="00EF7CD8">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ABB1887" w14:textId="77777777" w:rsidR="00EF7CD8" w:rsidRDefault="00EF7CD8" w:rsidP="00EF7CD8">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7B9E9E4" w14:textId="77777777" w:rsidR="00EF7CD8" w:rsidRDefault="00EF7CD8" w:rsidP="00EF7CD8">
                              <w:pPr>
                                <w:rPr>
                                  <w:b/>
                                </w:rPr>
                              </w:pPr>
                              <w:r>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52EAE1A6" w14:textId="77777777" w:rsidR="00EF7CD8" w:rsidRPr="00EF7CD8" w:rsidRDefault="00EF7CD8" w:rsidP="00EF7CD8">
            <w:pPr>
              <w:spacing w:before="480"/>
              <w:ind w:left="720" w:hanging="720"/>
              <w:rPr>
                <w:b/>
                <w:position w:val="30"/>
                <w:sz w:val="20"/>
                <w:szCs w:val="20"/>
              </w:rPr>
            </w:pPr>
          </w:p>
          <w:p w14:paraId="17DF7E90" w14:textId="77777777" w:rsidR="00EF7CD8" w:rsidRPr="00EF7CD8" w:rsidRDefault="00EF7CD8" w:rsidP="00EF7CD8">
            <w:pPr>
              <w:ind w:left="720" w:hanging="720"/>
              <w:rPr>
                <w:b/>
                <w:position w:val="30"/>
                <w:sz w:val="20"/>
                <w:szCs w:val="20"/>
              </w:rPr>
            </w:pPr>
          </w:p>
          <w:p w14:paraId="74072B4F"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3600" behindDoc="0" locked="0" layoutInCell="1" allowOverlap="1" wp14:anchorId="610A8471" wp14:editId="6B87D8B0">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1D375"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65435"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65966" w14:textId="77777777" w:rsidR="00EF7CD8" w:rsidRPr="00B34B0A" w:rsidRDefault="00EF7CD8" w:rsidP="00EF7CD8">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D28F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689A2"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2A60E" w14:textId="77777777" w:rsidR="00EF7CD8" w:rsidRPr="00B34B0A" w:rsidRDefault="00EF7CD8" w:rsidP="00EF7CD8">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596C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9269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F052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10A8471"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5A61D375" w14:textId="77777777" w:rsidR="00EF7CD8" w:rsidRDefault="00EF7CD8" w:rsidP="00EF7CD8">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8A65435" w14:textId="77777777" w:rsidR="00EF7CD8" w:rsidRPr="00B34B0A" w:rsidRDefault="00EF7CD8" w:rsidP="00EF7CD8">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5265966" w14:textId="77777777" w:rsidR="00EF7CD8" w:rsidRPr="00B34B0A" w:rsidRDefault="00EF7CD8" w:rsidP="00EF7CD8">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324D28FD" w14:textId="77777777" w:rsidR="00EF7CD8" w:rsidRPr="00B34B0A" w:rsidRDefault="00EF7CD8" w:rsidP="00EF7CD8">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E3689A2" w14:textId="77777777" w:rsidR="00EF7CD8" w:rsidRPr="00B34B0A" w:rsidRDefault="00EF7CD8" w:rsidP="00EF7CD8">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6062A60E" w14:textId="77777777" w:rsidR="00EF7CD8" w:rsidRPr="00B34B0A" w:rsidRDefault="00EF7CD8" w:rsidP="00EF7CD8">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037596CF" w14:textId="77777777" w:rsidR="00EF7CD8" w:rsidRPr="00B34B0A" w:rsidRDefault="00EF7CD8" w:rsidP="00EF7CD8">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789269B" w14:textId="77777777" w:rsidR="00EF7CD8" w:rsidRPr="00B34B0A" w:rsidRDefault="00EF7CD8" w:rsidP="00EF7CD8">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39FF052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2155D19"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18A17B6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w:lastRenderedPageBreak/>
              <mc:AlternateContent>
                <mc:Choice Requires="wpc">
                  <w:drawing>
                    <wp:anchor distT="0" distB="0" distL="114300" distR="114300" simplePos="0" relativeHeight="251674624" behindDoc="0" locked="0" layoutInCell="1" allowOverlap="1" wp14:anchorId="5590B885" wp14:editId="2C03A567">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05C98"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17212" w14:textId="77777777" w:rsidR="00EF7CD8" w:rsidRPr="00B34B0A" w:rsidRDefault="00EF7CD8" w:rsidP="00EF7CD8">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17A9B" w14:textId="77777777" w:rsidR="00EF7CD8" w:rsidRPr="00B34B0A" w:rsidRDefault="00EF7CD8" w:rsidP="00EF7CD8">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6AC7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D8456"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62D6D" w14:textId="77777777" w:rsidR="00EF7CD8" w:rsidRPr="00B34B0A" w:rsidRDefault="00EF7CD8" w:rsidP="00EF7CD8">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E7888"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C353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D619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90B885"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48C05C98" w14:textId="77777777" w:rsidR="00EF7CD8" w:rsidRDefault="00EF7CD8" w:rsidP="00EF7CD8">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09F17212" w14:textId="77777777" w:rsidR="00EF7CD8" w:rsidRPr="00B34B0A" w:rsidRDefault="00EF7CD8" w:rsidP="00EF7CD8">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56917A9B" w14:textId="77777777" w:rsidR="00EF7CD8" w:rsidRPr="00B34B0A" w:rsidRDefault="00EF7CD8" w:rsidP="00EF7CD8">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AA6AC7D" w14:textId="77777777" w:rsidR="00EF7CD8" w:rsidRPr="00B34B0A" w:rsidRDefault="00EF7CD8" w:rsidP="00EF7CD8">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150D8456" w14:textId="77777777" w:rsidR="00EF7CD8" w:rsidRPr="00B34B0A" w:rsidRDefault="00EF7CD8" w:rsidP="00EF7CD8">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FF62D6D" w14:textId="77777777" w:rsidR="00EF7CD8" w:rsidRPr="00B34B0A" w:rsidRDefault="00EF7CD8" w:rsidP="00EF7CD8">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550E7888" w14:textId="77777777" w:rsidR="00EF7CD8" w:rsidRPr="00B34B0A" w:rsidRDefault="00EF7CD8" w:rsidP="00EF7CD8">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62DC3532" w14:textId="77777777" w:rsidR="00EF7CD8" w:rsidRPr="00B34B0A" w:rsidRDefault="00EF7CD8" w:rsidP="00EF7CD8">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374D619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rFonts w:ascii="Times New Roman Bold" w:hAnsi="Times New Roman Bold"/>
                <w:b/>
                <w:position w:val="30"/>
                <w:sz w:val="20"/>
                <w:szCs w:val="20"/>
                <w:vertAlign w:val="subscript"/>
              </w:rPr>
              <w:t>9</w:t>
            </w:r>
            <w:r w:rsidRPr="00EF7CD8">
              <w:rPr>
                <w:b/>
                <w:position w:val="30"/>
                <w:sz w:val="20"/>
                <w:szCs w:val="20"/>
              </w:rPr>
              <w:t xml:space="preserve"> =</w:t>
            </w:r>
            <w:r w:rsidRPr="00EF7CD8">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0607C070" w14:textId="77777777" w:rsidR="00EF7CD8" w:rsidRPr="00EF7CD8" w:rsidRDefault="00EF7CD8" w:rsidP="00EF7CD8">
            <w:pPr>
              <w:tabs>
                <w:tab w:val="left" w:pos="2160"/>
              </w:tabs>
              <w:spacing w:after="240"/>
              <w:ind w:left="2160" w:hanging="2160"/>
              <w:rPr>
                <w:b/>
                <w:position w:val="30"/>
                <w:sz w:val="20"/>
                <w:szCs w:val="20"/>
              </w:rPr>
            </w:pPr>
            <w:r w:rsidRPr="00EF7CD8">
              <w:rPr>
                <w:b/>
                <w:position w:val="30"/>
                <w:sz w:val="20"/>
                <w:szCs w:val="20"/>
              </w:rPr>
              <w:t>Excludes DC-Coupled Resource capacity used to provide FFR</w:t>
            </w:r>
          </w:p>
          <w:p w14:paraId="726E4DFE"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r w:rsidRPr="00EF7CD8">
              <w:rPr>
                <w:b/>
                <w:position w:val="30"/>
                <w:sz w:val="20"/>
                <w:szCs w:val="20"/>
              </w:rPr>
              <w:t xml:space="preserve"> + PRC</w:t>
            </w:r>
            <w:r w:rsidRPr="00EF7CD8">
              <w:rPr>
                <w:b/>
                <w:position w:val="30"/>
                <w:sz w:val="20"/>
                <w:szCs w:val="20"/>
                <w:vertAlign w:val="subscript"/>
              </w:rPr>
              <w:t>9</w:t>
            </w:r>
          </w:p>
          <w:p w14:paraId="0CB30A27" w14:textId="77777777" w:rsidR="00EF7CD8" w:rsidRPr="00EF7CD8" w:rsidRDefault="00EF7CD8" w:rsidP="00EF7CD8">
            <w:pPr>
              <w:rPr>
                <w:szCs w:val="20"/>
              </w:rPr>
            </w:pPr>
            <w:r w:rsidRPr="00EF7CD8">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EF7CD8" w:rsidRPr="00EF7CD8" w14:paraId="1F36B39F" w14:textId="77777777" w:rsidTr="002C46C2">
              <w:tc>
                <w:tcPr>
                  <w:tcW w:w="2050" w:type="dxa"/>
                </w:tcPr>
                <w:p w14:paraId="4B993DD4" w14:textId="77777777" w:rsidR="00EF7CD8" w:rsidRPr="00EF7CD8" w:rsidRDefault="00EF7CD8" w:rsidP="00EF7CD8">
                  <w:pPr>
                    <w:spacing w:after="120"/>
                    <w:rPr>
                      <w:b/>
                      <w:iCs/>
                      <w:sz w:val="20"/>
                      <w:szCs w:val="20"/>
                    </w:rPr>
                  </w:pPr>
                  <w:r w:rsidRPr="00EF7CD8">
                    <w:rPr>
                      <w:b/>
                      <w:iCs/>
                      <w:sz w:val="20"/>
                      <w:szCs w:val="20"/>
                    </w:rPr>
                    <w:t>Variable</w:t>
                  </w:r>
                </w:p>
              </w:tc>
              <w:tc>
                <w:tcPr>
                  <w:tcW w:w="1151" w:type="dxa"/>
                </w:tcPr>
                <w:p w14:paraId="50E5C8AE" w14:textId="77777777" w:rsidR="00EF7CD8" w:rsidRPr="00EF7CD8" w:rsidRDefault="00EF7CD8" w:rsidP="00EF7CD8">
                  <w:pPr>
                    <w:spacing w:after="120"/>
                    <w:rPr>
                      <w:b/>
                      <w:iCs/>
                      <w:sz w:val="20"/>
                      <w:szCs w:val="20"/>
                    </w:rPr>
                  </w:pPr>
                  <w:r w:rsidRPr="00EF7CD8">
                    <w:rPr>
                      <w:b/>
                      <w:iCs/>
                      <w:sz w:val="20"/>
                      <w:szCs w:val="20"/>
                    </w:rPr>
                    <w:t>Unit</w:t>
                  </w:r>
                </w:p>
              </w:tc>
              <w:tc>
                <w:tcPr>
                  <w:tcW w:w="6004" w:type="dxa"/>
                </w:tcPr>
                <w:p w14:paraId="1A508CCF"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6750BE54" w14:textId="77777777" w:rsidTr="002C46C2">
              <w:tc>
                <w:tcPr>
                  <w:tcW w:w="2050" w:type="dxa"/>
                </w:tcPr>
                <w:p w14:paraId="1095AD1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1</w:t>
                  </w:r>
                </w:p>
              </w:tc>
              <w:tc>
                <w:tcPr>
                  <w:tcW w:w="1151" w:type="dxa"/>
                </w:tcPr>
                <w:p w14:paraId="591ED68C"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0F19AEBA"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0DD3F7BB" w14:textId="77777777" w:rsidTr="002C46C2">
              <w:tc>
                <w:tcPr>
                  <w:tcW w:w="2050" w:type="dxa"/>
                </w:tcPr>
                <w:p w14:paraId="1FA29587"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151" w:type="dxa"/>
                </w:tcPr>
                <w:p w14:paraId="3B4F1CE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6515BBD6"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4EC2F7E2" w14:textId="77777777" w:rsidTr="002C46C2">
              <w:tc>
                <w:tcPr>
                  <w:tcW w:w="2050" w:type="dxa"/>
                </w:tcPr>
                <w:p w14:paraId="17D3857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151" w:type="dxa"/>
                </w:tcPr>
                <w:p w14:paraId="28B51455"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45D9C763" w14:textId="77777777" w:rsidR="00EF7CD8" w:rsidRPr="00EF7CD8" w:rsidRDefault="00EF7CD8" w:rsidP="00EF7CD8">
                  <w:pPr>
                    <w:spacing w:after="60"/>
                    <w:rPr>
                      <w:iCs/>
                      <w:sz w:val="20"/>
                      <w:szCs w:val="20"/>
                    </w:rPr>
                  </w:pPr>
                  <w:r w:rsidRPr="00EF7CD8">
                    <w:rPr>
                      <w:iCs/>
                      <w:sz w:val="20"/>
                      <w:szCs w:val="20"/>
                    </w:rPr>
                    <w:t>Synchronous condenser output</w:t>
                  </w:r>
                </w:p>
              </w:tc>
            </w:tr>
            <w:tr w:rsidR="00EF7CD8" w:rsidRPr="00EF7CD8" w14:paraId="6EAB238F" w14:textId="77777777" w:rsidTr="002C46C2">
              <w:tc>
                <w:tcPr>
                  <w:tcW w:w="2050" w:type="dxa"/>
                </w:tcPr>
                <w:p w14:paraId="28AC678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4</w:t>
                  </w:r>
                </w:p>
              </w:tc>
              <w:tc>
                <w:tcPr>
                  <w:tcW w:w="1151" w:type="dxa"/>
                </w:tcPr>
                <w:p w14:paraId="790D6CE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1316D9B8" w14:textId="77777777" w:rsidR="00EF7CD8" w:rsidRPr="00EF7CD8" w:rsidRDefault="00EF7CD8" w:rsidP="00EF7CD8">
                  <w:pPr>
                    <w:tabs>
                      <w:tab w:val="left" w:pos="1080"/>
                    </w:tabs>
                    <w:spacing w:after="60"/>
                    <w:rPr>
                      <w:iCs/>
                      <w:sz w:val="20"/>
                      <w:szCs w:val="20"/>
                    </w:rPr>
                  </w:pPr>
                  <w:r w:rsidRPr="00EF7CD8">
                    <w:rPr>
                      <w:sz w:val="20"/>
                      <w:szCs w:val="20"/>
                    </w:rPr>
                    <w:t>Capacity from Load Resources with an ECRS Ancillary Service Resource award</w:t>
                  </w:r>
                </w:p>
              </w:tc>
            </w:tr>
            <w:tr w:rsidR="00EF7CD8" w:rsidRPr="00EF7CD8" w14:paraId="6E602561" w14:textId="77777777" w:rsidTr="002C46C2">
              <w:tc>
                <w:tcPr>
                  <w:tcW w:w="2050" w:type="dxa"/>
                </w:tcPr>
                <w:p w14:paraId="36801C3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5</w:t>
                  </w:r>
                </w:p>
              </w:tc>
              <w:tc>
                <w:tcPr>
                  <w:tcW w:w="1151" w:type="dxa"/>
                </w:tcPr>
                <w:p w14:paraId="6BC80A3A"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43D4A81" w14:textId="5018335C"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47" w:author="Priority Power" w:date="2024-06-25T10:02:00Z">
                    <w:r w:rsidR="00C954A5" w:rsidRPr="006E6395">
                      <w:rPr>
                        <w:iCs/>
                        <w:sz w:val="20"/>
                        <w:szCs w:val="20"/>
                      </w:rPr>
                      <w:t xml:space="preserve">and </w:t>
                    </w:r>
                  </w:ins>
                  <w:ins w:id="48" w:author="Priority Power" w:date="2024-07-10T09:54:00Z">
                    <w:r w:rsidR="00C954A5">
                      <w:rPr>
                        <w:iCs/>
                        <w:sz w:val="20"/>
                        <w:szCs w:val="20"/>
                      </w:rPr>
                      <w:t xml:space="preserve">qualified for Regulation </w:t>
                    </w:r>
                  </w:ins>
                  <w:ins w:id="49" w:author="Priority Power" w:date="2024-07-23T12:31:00Z">
                    <w:r w:rsidR="00200861">
                      <w:rPr>
                        <w:iCs/>
                        <w:sz w:val="20"/>
                        <w:szCs w:val="20"/>
                      </w:rPr>
                      <w:t xml:space="preserve">Service </w:t>
                    </w:r>
                  </w:ins>
                  <w:ins w:id="50" w:author="Priority Power" w:date="2024-07-10T09:54:00Z">
                    <w:r w:rsidR="00C954A5">
                      <w:rPr>
                        <w:iCs/>
                        <w:sz w:val="20"/>
                        <w:szCs w:val="20"/>
                      </w:rPr>
                      <w:t>and/or RRS</w:t>
                    </w:r>
                  </w:ins>
                  <w:ins w:id="51" w:author="Priority Power" w:date="2024-06-25T10:02:00Z">
                    <w:r w:rsidR="00C954A5" w:rsidRPr="006E6395">
                      <w:rPr>
                        <w:iCs/>
                        <w:sz w:val="20"/>
                        <w:szCs w:val="20"/>
                      </w:rPr>
                      <w:t xml:space="preserve"> </w:t>
                    </w:r>
                  </w:ins>
                  <w:r w:rsidRPr="00EF7CD8">
                    <w:rPr>
                      <w:iCs/>
                      <w:sz w:val="20"/>
                      <w:szCs w:val="20"/>
                    </w:rPr>
                    <w:t>with an Ancillary Service Resource award</w:t>
                  </w:r>
                </w:p>
              </w:tc>
            </w:tr>
            <w:tr w:rsidR="00EF7CD8" w:rsidRPr="00EF7CD8" w14:paraId="4AF82975" w14:textId="77777777" w:rsidTr="002C46C2">
              <w:tc>
                <w:tcPr>
                  <w:tcW w:w="2050" w:type="dxa"/>
                </w:tcPr>
                <w:p w14:paraId="7986F771"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6</w:t>
                  </w:r>
                </w:p>
              </w:tc>
              <w:tc>
                <w:tcPr>
                  <w:tcW w:w="1151" w:type="dxa"/>
                </w:tcPr>
                <w:p w14:paraId="49CF97F8"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C05F0EB" w14:textId="08BC56B0"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52" w:author="Priority Power" w:date="2024-06-25T10:02:00Z">
                    <w:r w:rsidR="00C954A5" w:rsidRPr="006E6395">
                      <w:rPr>
                        <w:iCs/>
                        <w:sz w:val="20"/>
                        <w:szCs w:val="20"/>
                      </w:rPr>
                      <w:t xml:space="preserve">and </w:t>
                    </w:r>
                  </w:ins>
                  <w:ins w:id="53" w:author="Priority Power" w:date="2024-07-10T09:54:00Z">
                    <w:r w:rsidR="00C954A5">
                      <w:rPr>
                        <w:iCs/>
                        <w:sz w:val="20"/>
                        <w:szCs w:val="20"/>
                      </w:rPr>
                      <w:t xml:space="preserve">qualified for Regulation </w:t>
                    </w:r>
                  </w:ins>
                  <w:ins w:id="54" w:author="Priority Power" w:date="2024-07-23T12:32:00Z">
                    <w:r w:rsidR="00200861">
                      <w:rPr>
                        <w:iCs/>
                        <w:sz w:val="20"/>
                        <w:szCs w:val="20"/>
                      </w:rPr>
                      <w:t xml:space="preserve">Service </w:t>
                    </w:r>
                  </w:ins>
                  <w:ins w:id="55" w:author="Priority Power" w:date="2024-07-10T09:54:00Z">
                    <w:r w:rsidR="00C954A5">
                      <w:rPr>
                        <w:iCs/>
                        <w:sz w:val="20"/>
                        <w:szCs w:val="20"/>
                      </w:rPr>
                      <w:t>and/or RRS</w:t>
                    </w:r>
                  </w:ins>
                  <w:ins w:id="56" w:author="Priority Power" w:date="2024-06-25T10:02:00Z">
                    <w:r w:rsidR="00C954A5" w:rsidRPr="006E6395">
                      <w:rPr>
                        <w:iCs/>
                        <w:sz w:val="20"/>
                        <w:szCs w:val="20"/>
                      </w:rPr>
                      <w:t xml:space="preserve"> </w:t>
                    </w:r>
                  </w:ins>
                  <w:r w:rsidRPr="00EF7CD8">
                    <w:rPr>
                      <w:iCs/>
                      <w:sz w:val="20"/>
                      <w:szCs w:val="20"/>
                    </w:rPr>
                    <w:t>without an Ancillary Service Resource award</w:t>
                  </w:r>
                </w:p>
              </w:tc>
            </w:tr>
            <w:tr w:rsidR="00EF7CD8" w:rsidRPr="00EF7CD8" w14:paraId="53D395D0" w14:textId="77777777" w:rsidTr="002C46C2">
              <w:tc>
                <w:tcPr>
                  <w:tcW w:w="2050" w:type="dxa"/>
                </w:tcPr>
                <w:p w14:paraId="2D5B4F49"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151" w:type="dxa"/>
                </w:tcPr>
                <w:p w14:paraId="22FD7EEF"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1FB6160"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1C8D299F" w14:textId="77777777" w:rsidTr="002C46C2">
              <w:tc>
                <w:tcPr>
                  <w:tcW w:w="2050" w:type="dxa"/>
                </w:tcPr>
                <w:p w14:paraId="772722CD"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8</w:t>
                  </w:r>
                </w:p>
              </w:tc>
              <w:tc>
                <w:tcPr>
                  <w:tcW w:w="1151" w:type="dxa"/>
                </w:tcPr>
                <w:p w14:paraId="336F154C" w14:textId="77777777" w:rsidR="00EF7CD8" w:rsidRPr="00EF7CD8" w:rsidRDefault="00EF7CD8" w:rsidP="00EF7CD8">
                  <w:pPr>
                    <w:spacing w:after="60"/>
                    <w:rPr>
                      <w:iCs/>
                      <w:sz w:val="20"/>
                      <w:szCs w:val="20"/>
                    </w:rPr>
                  </w:pPr>
                  <w:r w:rsidRPr="00EF7CD8">
                    <w:rPr>
                      <w:sz w:val="20"/>
                      <w:szCs w:val="20"/>
                    </w:rPr>
                    <w:t>MW</w:t>
                  </w:r>
                </w:p>
              </w:tc>
              <w:tc>
                <w:tcPr>
                  <w:tcW w:w="6004" w:type="dxa"/>
                </w:tcPr>
                <w:p w14:paraId="4790E425" w14:textId="77777777" w:rsidR="00EF7CD8" w:rsidRPr="00EF7CD8" w:rsidRDefault="00EF7CD8" w:rsidP="00EF7CD8">
                  <w:pPr>
                    <w:tabs>
                      <w:tab w:val="left" w:pos="1080"/>
                    </w:tabs>
                    <w:spacing w:after="60"/>
                    <w:rPr>
                      <w:iCs/>
                      <w:sz w:val="20"/>
                      <w:szCs w:val="20"/>
                    </w:rPr>
                  </w:pPr>
                  <w:r w:rsidRPr="00EF7CD8">
                    <w:rPr>
                      <w:sz w:val="20"/>
                      <w:szCs w:val="20"/>
                    </w:rPr>
                    <w:t>ESR capacity capable of providing Primary Frequency Response</w:t>
                  </w:r>
                </w:p>
              </w:tc>
            </w:tr>
            <w:tr w:rsidR="00EF7CD8" w:rsidRPr="00EF7CD8" w14:paraId="655C365B" w14:textId="77777777" w:rsidTr="002C46C2">
              <w:tc>
                <w:tcPr>
                  <w:tcW w:w="2050" w:type="dxa"/>
                </w:tcPr>
                <w:p w14:paraId="6E828BDB"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9</w:t>
                  </w:r>
                </w:p>
              </w:tc>
              <w:tc>
                <w:tcPr>
                  <w:tcW w:w="1151" w:type="dxa"/>
                </w:tcPr>
                <w:p w14:paraId="213C3B42" w14:textId="77777777" w:rsidR="00EF7CD8" w:rsidRPr="00EF7CD8" w:rsidRDefault="00EF7CD8" w:rsidP="00EF7CD8">
                  <w:pPr>
                    <w:spacing w:after="60"/>
                    <w:rPr>
                      <w:iCs/>
                      <w:sz w:val="20"/>
                      <w:szCs w:val="20"/>
                    </w:rPr>
                  </w:pPr>
                  <w:r w:rsidRPr="00EF7CD8">
                    <w:rPr>
                      <w:sz w:val="20"/>
                      <w:szCs w:val="20"/>
                    </w:rPr>
                    <w:t>MW</w:t>
                  </w:r>
                </w:p>
              </w:tc>
              <w:tc>
                <w:tcPr>
                  <w:tcW w:w="6004" w:type="dxa"/>
                </w:tcPr>
                <w:p w14:paraId="1EBA1FA1" w14:textId="77777777" w:rsidR="00EF7CD8" w:rsidRPr="00EF7CD8" w:rsidRDefault="00EF7CD8" w:rsidP="00EF7CD8">
                  <w:pPr>
                    <w:tabs>
                      <w:tab w:val="left" w:pos="1080"/>
                    </w:tabs>
                    <w:spacing w:after="60"/>
                    <w:rPr>
                      <w:iCs/>
                      <w:sz w:val="20"/>
                      <w:szCs w:val="20"/>
                    </w:rPr>
                  </w:pPr>
                  <w:r w:rsidRPr="00EF7CD8">
                    <w:rPr>
                      <w:sz w:val="20"/>
                      <w:szCs w:val="20"/>
                    </w:rPr>
                    <w:t>Capacity from DC-Coupled Resources capable of providing Primary Frequency Response</w:t>
                  </w:r>
                </w:p>
              </w:tc>
            </w:tr>
            <w:tr w:rsidR="00EF7CD8" w:rsidRPr="00EF7CD8" w14:paraId="4960EEF6" w14:textId="77777777" w:rsidTr="002C46C2">
              <w:tc>
                <w:tcPr>
                  <w:tcW w:w="2050" w:type="dxa"/>
                </w:tcPr>
                <w:p w14:paraId="1D9E3D38" w14:textId="77777777" w:rsidR="00EF7CD8" w:rsidRPr="00EF7CD8" w:rsidRDefault="00EF7CD8" w:rsidP="00EF7CD8">
                  <w:pPr>
                    <w:spacing w:after="60"/>
                    <w:rPr>
                      <w:iCs/>
                      <w:sz w:val="20"/>
                      <w:szCs w:val="20"/>
                    </w:rPr>
                  </w:pPr>
                  <w:r w:rsidRPr="00EF7CD8">
                    <w:rPr>
                      <w:iCs/>
                      <w:sz w:val="20"/>
                      <w:szCs w:val="20"/>
                    </w:rPr>
                    <w:t>PRC</w:t>
                  </w:r>
                </w:p>
              </w:tc>
              <w:tc>
                <w:tcPr>
                  <w:tcW w:w="1151" w:type="dxa"/>
                </w:tcPr>
                <w:p w14:paraId="5A9F3F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2A66EB63"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2540BB0E" w14:textId="77777777" w:rsidTr="002C46C2">
              <w:tc>
                <w:tcPr>
                  <w:tcW w:w="2050" w:type="dxa"/>
                </w:tcPr>
                <w:p w14:paraId="26BC1D79" w14:textId="77777777" w:rsidR="00EF7CD8" w:rsidRPr="00EF7CD8" w:rsidRDefault="00EF7CD8" w:rsidP="00EF7CD8">
                  <w:pPr>
                    <w:spacing w:after="60"/>
                    <w:rPr>
                      <w:iCs/>
                      <w:sz w:val="20"/>
                      <w:szCs w:val="20"/>
                    </w:rPr>
                  </w:pPr>
                  <w:r w:rsidRPr="00EF7CD8">
                    <w:rPr>
                      <w:sz w:val="20"/>
                      <w:szCs w:val="20"/>
                    </w:rPr>
                    <w:t>X</w:t>
                  </w:r>
                </w:p>
              </w:tc>
              <w:tc>
                <w:tcPr>
                  <w:tcW w:w="1151" w:type="dxa"/>
                </w:tcPr>
                <w:p w14:paraId="19C37716" w14:textId="77777777" w:rsidR="00EF7CD8" w:rsidRPr="00EF7CD8" w:rsidRDefault="00EF7CD8" w:rsidP="00EF7CD8">
                  <w:pPr>
                    <w:spacing w:after="60"/>
                    <w:rPr>
                      <w:iCs/>
                      <w:sz w:val="20"/>
                      <w:szCs w:val="20"/>
                    </w:rPr>
                  </w:pPr>
                  <w:r w:rsidRPr="00EF7CD8">
                    <w:rPr>
                      <w:sz w:val="20"/>
                      <w:szCs w:val="20"/>
                    </w:rPr>
                    <w:t>Percentage</w:t>
                  </w:r>
                </w:p>
              </w:tc>
              <w:tc>
                <w:tcPr>
                  <w:tcW w:w="6004" w:type="dxa"/>
                </w:tcPr>
                <w:p w14:paraId="7ABC4F72" w14:textId="77777777" w:rsidR="00EF7CD8" w:rsidRPr="00EF7CD8" w:rsidRDefault="00EF7CD8" w:rsidP="00EF7CD8">
                  <w:pPr>
                    <w:spacing w:after="60"/>
                    <w:rPr>
                      <w:iCs/>
                      <w:sz w:val="20"/>
                      <w:szCs w:val="20"/>
                    </w:rPr>
                  </w:pPr>
                  <w:r w:rsidRPr="00EF7CD8">
                    <w:rPr>
                      <w:sz w:val="20"/>
                      <w:szCs w:val="20"/>
                    </w:rPr>
                    <w:t>Percent threshold based on the Governor droop setting of ESRs</w:t>
                  </w:r>
                </w:p>
              </w:tc>
            </w:tr>
            <w:tr w:rsidR="00EF7CD8" w:rsidRPr="00EF7CD8" w14:paraId="2490044F" w14:textId="77777777" w:rsidTr="002C46C2">
              <w:tc>
                <w:tcPr>
                  <w:tcW w:w="2050" w:type="dxa"/>
                </w:tcPr>
                <w:p w14:paraId="3F54DEA1" w14:textId="77777777" w:rsidR="00EF7CD8" w:rsidRPr="00EF7CD8" w:rsidRDefault="00EF7CD8" w:rsidP="00EF7CD8">
                  <w:pPr>
                    <w:spacing w:after="60"/>
                    <w:rPr>
                      <w:iCs/>
                      <w:sz w:val="20"/>
                      <w:szCs w:val="20"/>
                    </w:rPr>
                  </w:pPr>
                  <w:r w:rsidRPr="00EF7CD8">
                    <w:rPr>
                      <w:iCs/>
                      <w:sz w:val="20"/>
                      <w:szCs w:val="20"/>
                    </w:rPr>
                    <w:t>RDF</w:t>
                  </w:r>
                </w:p>
              </w:tc>
              <w:tc>
                <w:tcPr>
                  <w:tcW w:w="1151" w:type="dxa"/>
                </w:tcPr>
                <w:p w14:paraId="35ED9876" w14:textId="77777777" w:rsidR="00EF7CD8" w:rsidRPr="00EF7CD8" w:rsidRDefault="00EF7CD8" w:rsidP="00EF7CD8">
                  <w:pPr>
                    <w:spacing w:after="60"/>
                    <w:rPr>
                      <w:iCs/>
                      <w:sz w:val="20"/>
                      <w:szCs w:val="20"/>
                    </w:rPr>
                  </w:pPr>
                </w:p>
              </w:tc>
              <w:tc>
                <w:tcPr>
                  <w:tcW w:w="6004" w:type="dxa"/>
                </w:tcPr>
                <w:p w14:paraId="76FEB5C3"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426D203B" w14:textId="77777777" w:rsidTr="002C46C2">
              <w:tc>
                <w:tcPr>
                  <w:tcW w:w="2050" w:type="dxa"/>
                </w:tcPr>
                <w:p w14:paraId="440217F3"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151" w:type="dxa"/>
                </w:tcPr>
                <w:p w14:paraId="1F5DA989" w14:textId="77777777" w:rsidR="00EF7CD8" w:rsidRPr="00EF7CD8" w:rsidRDefault="00EF7CD8" w:rsidP="00EF7CD8">
                  <w:pPr>
                    <w:spacing w:after="60"/>
                    <w:rPr>
                      <w:iCs/>
                      <w:sz w:val="20"/>
                      <w:szCs w:val="20"/>
                    </w:rPr>
                  </w:pPr>
                </w:p>
              </w:tc>
              <w:tc>
                <w:tcPr>
                  <w:tcW w:w="6004" w:type="dxa"/>
                </w:tcPr>
                <w:p w14:paraId="673DA198"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34200763" w14:textId="77777777" w:rsidTr="002C46C2">
              <w:tc>
                <w:tcPr>
                  <w:tcW w:w="2050" w:type="dxa"/>
                </w:tcPr>
                <w:p w14:paraId="6F7A535E" w14:textId="77777777" w:rsidR="00EF7CD8" w:rsidRPr="00EF7CD8" w:rsidRDefault="00EF7CD8" w:rsidP="00EF7CD8">
                  <w:pPr>
                    <w:spacing w:after="60"/>
                    <w:rPr>
                      <w:iCs/>
                      <w:sz w:val="20"/>
                      <w:szCs w:val="20"/>
                    </w:rPr>
                  </w:pPr>
                  <w:r w:rsidRPr="00EF7CD8">
                    <w:rPr>
                      <w:iCs/>
                      <w:sz w:val="20"/>
                      <w:szCs w:val="20"/>
                    </w:rPr>
                    <w:t>LRDF_1</w:t>
                  </w:r>
                </w:p>
              </w:tc>
              <w:tc>
                <w:tcPr>
                  <w:tcW w:w="1151" w:type="dxa"/>
                </w:tcPr>
                <w:p w14:paraId="42DD387B" w14:textId="77777777" w:rsidR="00EF7CD8" w:rsidRPr="00EF7CD8" w:rsidRDefault="00EF7CD8" w:rsidP="00EF7CD8">
                  <w:pPr>
                    <w:spacing w:after="60"/>
                    <w:rPr>
                      <w:iCs/>
                      <w:sz w:val="20"/>
                      <w:szCs w:val="20"/>
                    </w:rPr>
                  </w:pPr>
                </w:p>
              </w:tc>
              <w:tc>
                <w:tcPr>
                  <w:tcW w:w="6004" w:type="dxa"/>
                </w:tcPr>
                <w:p w14:paraId="3BCC9FEC"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awarded an Ancillary Service Resource award</w:t>
                  </w:r>
                </w:p>
              </w:tc>
            </w:tr>
            <w:tr w:rsidR="00EF7CD8" w:rsidRPr="00EF7CD8" w14:paraId="5D90E1CE" w14:textId="77777777" w:rsidTr="002C46C2">
              <w:tc>
                <w:tcPr>
                  <w:tcW w:w="2050" w:type="dxa"/>
                </w:tcPr>
                <w:p w14:paraId="4BC834F6" w14:textId="77777777" w:rsidR="00EF7CD8" w:rsidRPr="00EF7CD8" w:rsidRDefault="00EF7CD8" w:rsidP="00EF7CD8">
                  <w:pPr>
                    <w:spacing w:after="60"/>
                    <w:rPr>
                      <w:iCs/>
                      <w:sz w:val="20"/>
                      <w:szCs w:val="20"/>
                    </w:rPr>
                  </w:pPr>
                  <w:r w:rsidRPr="00EF7CD8">
                    <w:rPr>
                      <w:iCs/>
                      <w:sz w:val="20"/>
                      <w:szCs w:val="20"/>
                    </w:rPr>
                    <w:t>LRDF_2</w:t>
                  </w:r>
                </w:p>
              </w:tc>
              <w:tc>
                <w:tcPr>
                  <w:tcW w:w="1151" w:type="dxa"/>
                </w:tcPr>
                <w:p w14:paraId="5AA48C98" w14:textId="77777777" w:rsidR="00EF7CD8" w:rsidRPr="00EF7CD8" w:rsidRDefault="00EF7CD8" w:rsidP="00EF7CD8">
                  <w:pPr>
                    <w:spacing w:after="60"/>
                    <w:rPr>
                      <w:iCs/>
                      <w:sz w:val="20"/>
                      <w:szCs w:val="20"/>
                    </w:rPr>
                  </w:pPr>
                </w:p>
              </w:tc>
              <w:tc>
                <w:tcPr>
                  <w:tcW w:w="6004" w:type="dxa"/>
                </w:tcPr>
                <w:p w14:paraId="75B28B24"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 xml:space="preserve">Reserve Discount Factor for Controllable Load Resources </w:t>
                  </w:r>
                  <w:proofErr w:type="gramStart"/>
                  <w:r w:rsidRPr="00EF7CD8">
                    <w:rPr>
                      <w:iCs/>
                      <w:sz w:val="20"/>
                      <w:szCs w:val="20"/>
                    </w:rPr>
                    <w:t>not awarded</w:t>
                  </w:r>
                  <w:proofErr w:type="gramEnd"/>
                  <w:r w:rsidRPr="00EF7CD8">
                    <w:rPr>
                      <w:iCs/>
                      <w:sz w:val="20"/>
                      <w:szCs w:val="20"/>
                    </w:rPr>
                    <w:t xml:space="preserve"> an Ancillary Service Resource award</w:t>
                  </w:r>
                </w:p>
              </w:tc>
            </w:tr>
            <w:tr w:rsidR="00EF7CD8" w:rsidRPr="00EF7CD8" w14:paraId="685482B5" w14:textId="77777777" w:rsidTr="002C46C2">
              <w:tc>
                <w:tcPr>
                  <w:tcW w:w="2050" w:type="dxa"/>
                </w:tcPr>
                <w:p w14:paraId="1A339440" w14:textId="77777777" w:rsidR="00EF7CD8" w:rsidRPr="00EF7CD8" w:rsidRDefault="00EF7CD8" w:rsidP="00EF7CD8">
                  <w:pPr>
                    <w:spacing w:after="60"/>
                    <w:rPr>
                      <w:iCs/>
                      <w:sz w:val="20"/>
                      <w:szCs w:val="20"/>
                    </w:rPr>
                  </w:pPr>
                  <w:r w:rsidRPr="00EF7CD8">
                    <w:rPr>
                      <w:iCs/>
                      <w:sz w:val="20"/>
                      <w:szCs w:val="20"/>
                    </w:rPr>
                    <w:lastRenderedPageBreak/>
                    <w:t>FRCHL</w:t>
                  </w:r>
                </w:p>
              </w:tc>
              <w:tc>
                <w:tcPr>
                  <w:tcW w:w="1151" w:type="dxa"/>
                </w:tcPr>
                <w:p w14:paraId="47CB0AC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53686E18" w14:textId="77777777" w:rsidR="00EF7CD8" w:rsidRPr="00EF7CD8" w:rsidRDefault="00EF7CD8" w:rsidP="00EF7CD8">
                  <w:pPr>
                    <w:spacing w:after="60"/>
                    <w:rPr>
                      <w:iCs/>
                      <w:sz w:val="20"/>
                      <w:szCs w:val="20"/>
                    </w:rPr>
                  </w:pPr>
                  <w:r w:rsidRPr="00EF7CD8">
                    <w:rPr>
                      <w:iCs/>
                      <w:sz w:val="20"/>
                      <w:szCs w:val="20"/>
                    </w:rPr>
                    <w:t>Telemetered High limit of the FRC for the Resource</w:t>
                  </w:r>
                </w:p>
              </w:tc>
            </w:tr>
            <w:tr w:rsidR="00EF7CD8" w:rsidRPr="00EF7CD8" w14:paraId="0DF4D03A" w14:textId="77777777" w:rsidTr="002C46C2">
              <w:tc>
                <w:tcPr>
                  <w:tcW w:w="2050" w:type="dxa"/>
                </w:tcPr>
                <w:p w14:paraId="0D273A7D" w14:textId="77777777" w:rsidR="00EF7CD8" w:rsidRPr="00EF7CD8" w:rsidDel="001616A9" w:rsidRDefault="00EF7CD8" w:rsidP="00EF7CD8">
                  <w:pPr>
                    <w:spacing w:after="60"/>
                    <w:rPr>
                      <w:iCs/>
                      <w:sz w:val="20"/>
                      <w:szCs w:val="20"/>
                    </w:rPr>
                  </w:pPr>
                  <w:r w:rsidRPr="00EF7CD8">
                    <w:rPr>
                      <w:iCs/>
                      <w:sz w:val="20"/>
                      <w:szCs w:val="20"/>
                    </w:rPr>
                    <w:t>FRCO</w:t>
                  </w:r>
                </w:p>
              </w:tc>
              <w:tc>
                <w:tcPr>
                  <w:tcW w:w="1151" w:type="dxa"/>
                </w:tcPr>
                <w:p w14:paraId="34FB93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2695529" w14:textId="77777777" w:rsidR="00EF7CD8" w:rsidRPr="00EF7CD8" w:rsidRDefault="00EF7CD8" w:rsidP="00EF7CD8">
                  <w:pPr>
                    <w:spacing w:after="60"/>
                    <w:rPr>
                      <w:iCs/>
                      <w:sz w:val="20"/>
                      <w:szCs w:val="20"/>
                    </w:rPr>
                  </w:pPr>
                  <w:r w:rsidRPr="00EF7CD8">
                    <w:rPr>
                      <w:iCs/>
                      <w:sz w:val="20"/>
                      <w:szCs w:val="20"/>
                    </w:rPr>
                    <w:t>Telemetered output of FRC portion of the Resource</w:t>
                  </w:r>
                </w:p>
              </w:tc>
            </w:tr>
          </w:tbl>
          <w:p w14:paraId="03E4FBBE" w14:textId="77777777" w:rsidR="00EF7CD8" w:rsidRPr="00EF7CD8" w:rsidRDefault="00EF7CD8" w:rsidP="00EF7CD8">
            <w:pPr>
              <w:spacing w:before="240" w:after="240"/>
              <w:ind w:left="720" w:hanging="720"/>
              <w:rPr>
                <w:szCs w:val="20"/>
              </w:rPr>
            </w:pPr>
            <w:r w:rsidRPr="00EF7CD8">
              <w:rPr>
                <w:szCs w:val="20"/>
              </w:rPr>
              <w:t>(2)</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029A641F" w14:textId="77777777" w:rsidR="00EF7CD8" w:rsidRPr="00EF7CD8" w:rsidRDefault="00EF7CD8" w:rsidP="00EF7CD8">
            <w:pPr>
              <w:ind w:left="720" w:hanging="720"/>
              <w:rPr>
                <w:szCs w:val="20"/>
              </w:rPr>
            </w:pPr>
            <w:r w:rsidRPr="00EF7CD8">
              <w:rPr>
                <w:szCs w:val="20"/>
              </w:rPr>
              <w:t xml:space="preserve">(3) </w:t>
            </w:r>
            <w:r w:rsidRPr="00EF7CD8">
              <w:rPr>
                <w:szCs w:val="20"/>
              </w:rPr>
              <w:tab/>
              <w:t>The RDFs used in the PRC calculation shall be posted to the ERCOT website no later than three Business Days after approval.</w:t>
            </w:r>
          </w:p>
          <w:p w14:paraId="77FFA04C" w14:textId="77777777" w:rsidR="00EF7CD8" w:rsidRPr="00EF7CD8" w:rsidRDefault="00EF7CD8" w:rsidP="00EF7CD8">
            <w:pPr>
              <w:ind w:left="720" w:hanging="720"/>
              <w:rPr>
                <w:szCs w:val="20"/>
              </w:rPr>
            </w:pPr>
          </w:p>
          <w:p w14:paraId="24B575CE" w14:textId="77777777" w:rsidR="00EF7CD8" w:rsidRPr="00EF7CD8" w:rsidRDefault="00EF7CD8" w:rsidP="00EF7CD8">
            <w:pPr>
              <w:spacing w:after="240"/>
              <w:ind w:left="720" w:hanging="720"/>
              <w:rPr>
                <w:szCs w:val="20"/>
              </w:rPr>
            </w:pPr>
            <w:r w:rsidRPr="00EF7CD8">
              <w:rPr>
                <w:szCs w:val="20"/>
              </w:rPr>
              <w:t>(4)</w:t>
            </w:r>
            <w:r w:rsidRPr="00EF7CD8">
              <w:rPr>
                <w:szCs w:val="20"/>
              </w:rPr>
              <w:tab/>
              <w:t>ERCOT shall display on the ERCOT website and update every ten seconds a rolling view of the ERCOT-wide PRC, as defined in paragraph (1)(p) above, for the current Operating Day.</w:t>
            </w:r>
          </w:p>
        </w:tc>
      </w:tr>
    </w:tbl>
    <w:p w14:paraId="70A14139" w14:textId="77777777" w:rsidR="00EF7CD8" w:rsidRPr="00EF7CD8" w:rsidRDefault="00EF7CD8" w:rsidP="00EF7CD8">
      <w:pPr>
        <w:keepNext/>
        <w:widowControl w:val="0"/>
        <w:tabs>
          <w:tab w:val="left" w:pos="1260"/>
        </w:tabs>
        <w:spacing w:before="480" w:after="240"/>
        <w:ind w:left="1260" w:hanging="1260"/>
        <w:outlineLvl w:val="3"/>
        <w:rPr>
          <w:b/>
          <w:snapToGrid w:val="0"/>
          <w:szCs w:val="20"/>
        </w:rPr>
      </w:pPr>
      <w:bookmarkStart w:id="57" w:name="_Toc162532192"/>
      <w:r w:rsidRPr="00EF7CD8">
        <w:rPr>
          <w:b/>
          <w:snapToGrid w:val="0"/>
          <w:szCs w:val="20"/>
        </w:rPr>
        <w:lastRenderedPageBreak/>
        <w:t>8.5.2.1</w:t>
      </w:r>
      <w:r w:rsidRPr="00EF7CD8">
        <w:rPr>
          <w:b/>
          <w:snapToGrid w:val="0"/>
          <w:szCs w:val="20"/>
        </w:rPr>
        <w:tab/>
        <w:t>ERCOT Required Primary Frequency Response</w:t>
      </w:r>
      <w:bookmarkEnd w:id="57"/>
    </w:p>
    <w:p w14:paraId="75502E5A" w14:textId="6970C25E" w:rsidR="00EF7CD8" w:rsidRPr="00EF7CD8" w:rsidRDefault="00EF7CD8" w:rsidP="00EF7CD8">
      <w:pPr>
        <w:spacing w:after="240"/>
        <w:ind w:left="720" w:hanging="720"/>
        <w:rPr>
          <w:iCs/>
          <w:szCs w:val="20"/>
        </w:rPr>
      </w:pPr>
      <w:r w:rsidRPr="00EF7CD8">
        <w:rPr>
          <w:iCs/>
          <w:szCs w:val="20"/>
        </w:rPr>
        <w:t>(1)</w:t>
      </w:r>
      <w:r w:rsidRPr="00EF7CD8">
        <w:rPr>
          <w:iCs/>
          <w:szCs w:val="20"/>
        </w:rPr>
        <w:tab/>
        <w:t xml:space="preserve">All Generation Resources, ESRs, </w:t>
      </w:r>
      <w:ins w:id="58" w:author="Priority Power" w:date="2024-07-11T09:23:00Z">
        <w:r w:rsidR="004E4D58">
          <w:t xml:space="preserve">Controllable Load Resources that </w:t>
        </w:r>
        <w:proofErr w:type="gramStart"/>
        <w:r w:rsidR="004E4D58">
          <w:t xml:space="preserve">are </w:t>
        </w:r>
        <w:r w:rsidR="004E4D58" w:rsidRPr="004E4D58">
          <w:t>capable of providing</w:t>
        </w:r>
        <w:proofErr w:type="gramEnd"/>
        <w:r w:rsidR="004E4D58" w:rsidRPr="004E4D58">
          <w:t xml:space="preserve"> Primary Frequency Response</w:t>
        </w:r>
        <w:r w:rsidR="004E4D58">
          <w:t xml:space="preserve">, </w:t>
        </w:r>
      </w:ins>
      <w:r w:rsidRPr="00EF7CD8">
        <w:rPr>
          <w:iCs/>
          <w:szCs w:val="20"/>
        </w:rPr>
        <w:t xml:space="preserve">SOTGs, </w:t>
      </w:r>
      <w:ins w:id="59" w:author="Priority Power" w:date="2024-06-25T10:03:00Z">
        <w:r w:rsidR="006E6395">
          <w:t xml:space="preserve">and </w:t>
        </w:r>
      </w:ins>
      <w:r w:rsidRPr="00EF7CD8">
        <w:rPr>
          <w:iCs/>
          <w:szCs w:val="20"/>
        </w:rPr>
        <w:t>SOTSGs</w:t>
      </w:r>
      <w:del w:id="60" w:author="Priority Power" w:date="2024-06-25T10:03:00Z">
        <w:r w:rsidRPr="00EF7CD8" w:rsidDel="006E6395">
          <w:rPr>
            <w:iCs/>
            <w:szCs w:val="20"/>
          </w:rPr>
          <w:delText>, and Controllable Load Resources</w:delText>
        </w:r>
      </w:del>
      <w:r w:rsidRPr="00EF7CD8">
        <w:rPr>
          <w:iCs/>
          <w:szCs w:val="20"/>
        </w:rPr>
        <w:t xml:space="preserve"> shall provide Primary Frequency Response in accordance with the requirements established in the Operating Guides</w:t>
      </w:r>
      <w:r w:rsidRPr="00EF7CD8">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1AE3465A" w14:textId="77777777" w:rsidTr="002C46C2">
        <w:tc>
          <w:tcPr>
            <w:tcW w:w="9576" w:type="dxa"/>
            <w:shd w:val="clear" w:color="auto" w:fill="E0E0E0"/>
          </w:tcPr>
          <w:p w14:paraId="200F1C46" w14:textId="77777777" w:rsidR="00EF7CD8" w:rsidRPr="00EF7CD8" w:rsidRDefault="00EF7CD8" w:rsidP="00EF7CD8">
            <w:pPr>
              <w:spacing w:before="120" w:after="240"/>
              <w:rPr>
                <w:b/>
                <w:i/>
                <w:iCs/>
              </w:rPr>
            </w:pPr>
            <w:r w:rsidRPr="00EF7CD8">
              <w:rPr>
                <w:b/>
                <w:i/>
                <w:iCs/>
              </w:rPr>
              <w:t>[NPRR995:  Replace paragraph (1) above with the following upon system implementation:]</w:t>
            </w:r>
          </w:p>
          <w:p w14:paraId="7EBC5A5B" w14:textId="3BBECEFF" w:rsidR="00EF7CD8" w:rsidRPr="00EF7CD8" w:rsidRDefault="00EF7CD8" w:rsidP="00EF7CD8">
            <w:pPr>
              <w:spacing w:after="240"/>
              <w:ind w:left="720" w:hanging="720"/>
              <w:rPr>
                <w:szCs w:val="20"/>
              </w:rPr>
            </w:pPr>
            <w:r w:rsidRPr="00EF7CD8">
              <w:rPr>
                <w:iCs/>
                <w:szCs w:val="20"/>
              </w:rPr>
              <w:t>(1)</w:t>
            </w:r>
            <w:r w:rsidRPr="00EF7CD8">
              <w:rPr>
                <w:iCs/>
                <w:szCs w:val="20"/>
              </w:rPr>
              <w:tab/>
            </w:r>
            <w:r w:rsidRPr="00EF7CD8">
              <w:rPr>
                <w:szCs w:val="20"/>
              </w:rPr>
              <w:t xml:space="preserve">All Generation Resources, ESRs, </w:t>
            </w:r>
            <w:ins w:id="61" w:author="Priority Power" w:date="2024-07-11T09:23:00Z">
              <w:r w:rsidR="004E4D58">
                <w:t xml:space="preserve">Controllable Load Resources that </w:t>
              </w:r>
              <w:proofErr w:type="gramStart"/>
              <w:r w:rsidR="004E4D58">
                <w:t xml:space="preserve">are </w:t>
              </w:r>
              <w:r w:rsidR="004E4D58" w:rsidRPr="004E4D58">
                <w:t>capable of providing</w:t>
              </w:r>
              <w:proofErr w:type="gramEnd"/>
              <w:r w:rsidR="004E4D58" w:rsidRPr="004E4D58">
                <w:t xml:space="preserve"> Primary Frequency Response</w:t>
              </w:r>
              <w:r w:rsidR="004E4D58">
                <w:t xml:space="preserve">, </w:t>
              </w:r>
            </w:ins>
            <w:r w:rsidRPr="00EF7CD8">
              <w:rPr>
                <w:szCs w:val="20"/>
              </w:rPr>
              <w:t xml:space="preserve">SOTGs, SOTSGs, </w:t>
            </w:r>
            <w:ins w:id="62" w:author="Priority Power" w:date="2024-06-25T10:04:00Z">
              <w:r w:rsidR="006E6395">
                <w:rPr>
                  <w:szCs w:val="20"/>
                </w:rPr>
                <w:t xml:space="preserve">and </w:t>
              </w:r>
            </w:ins>
            <w:r w:rsidRPr="00EF7CD8">
              <w:rPr>
                <w:szCs w:val="20"/>
              </w:rPr>
              <w:t>SOTESSs</w:t>
            </w:r>
            <w:del w:id="63" w:author="Priority Power" w:date="2024-06-25T10:04:00Z">
              <w:r w:rsidRPr="00EF7CD8" w:rsidDel="006E6395">
                <w:rPr>
                  <w:szCs w:val="20"/>
                </w:rPr>
                <w:delText>, and Controllable Load Resources</w:delText>
              </w:r>
            </w:del>
            <w:r w:rsidRPr="00EF7CD8">
              <w:rPr>
                <w:szCs w:val="20"/>
              </w:rPr>
              <w:t xml:space="preserve"> shall provide Primary Frequency Response in accordance with the requirements established in the Operating Guides</w:t>
            </w:r>
            <w:r w:rsidRPr="00EF7CD8">
              <w:rPr>
                <w:iCs/>
                <w:szCs w:val="20"/>
              </w:rPr>
              <w:t xml:space="preserve">.  </w:t>
            </w:r>
          </w:p>
        </w:tc>
      </w:tr>
    </w:tbl>
    <w:p w14:paraId="1C0EB6C0" w14:textId="77777777" w:rsidR="00EF7CD8" w:rsidRPr="00EF7CD8" w:rsidRDefault="00EF7CD8" w:rsidP="00EF7CD8">
      <w:pPr>
        <w:spacing w:before="240" w:after="240"/>
        <w:ind w:left="720" w:hanging="720"/>
        <w:rPr>
          <w:iCs/>
          <w:szCs w:val="20"/>
        </w:rPr>
      </w:pPr>
      <w:r w:rsidRPr="00EF7CD8">
        <w:rPr>
          <w:iCs/>
          <w:szCs w:val="20"/>
        </w:rPr>
        <w:t>(2)</w:t>
      </w:r>
      <w:r w:rsidRPr="00EF7CD8">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p w14:paraId="7B85A53C"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Generation Resource or ESR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637DF585" w14:textId="77777777" w:rsidTr="002C46C2">
        <w:tc>
          <w:tcPr>
            <w:tcW w:w="9576" w:type="dxa"/>
            <w:shd w:val="clear" w:color="auto" w:fill="E0E0E0"/>
          </w:tcPr>
          <w:p w14:paraId="5120E58F" w14:textId="77777777" w:rsidR="00EF7CD8" w:rsidRPr="00EF7CD8" w:rsidRDefault="00EF7CD8" w:rsidP="00EF7CD8">
            <w:pPr>
              <w:spacing w:before="120" w:after="240"/>
              <w:rPr>
                <w:b/>
                <w:i/>
                <w:iCs/>
              </w:rPr>
            </w:pPr>
            <w:r w:rsidRPr="00EF7CD8">
              <w:rPr>
                <w:b/>
                <w:i/>
                <w:iCs/>
              </w:rPr>
              <w:t>[NPRR963:  Replace paragraph (3) above with the following upon system implementation:]</w:t>
            </w:r>
          </w:p>
          <w:p w14:paraId="7613750A"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443CEEC8" w14:textId="77777777" w:rsidR="00EF7CD8" w:rsidRPr="00BA2009" w:rsidRDefault="00EF7CD8" w:rsidP="00BC2D06"/>
    <w:sectPr w:rsidR="00EF7CD8" w:rsidRPr="00BA2009">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ERCOT Market Rules" w:date="2024-08-09T12:07:00Z" w:initials="JT">
    <w:p w14:paraId="0DBDB63D" w14:textId="77777777" w:rsidR="00B4148C" w:rsidRDefault="00B4148C" w:rsidP="00B4148C">
      <w:pPr>
        <w:pStyle w:val="CommentText"/>
      </w:pPr>
      <w:r>
        <w:rPr>
          <w:rStyle w:val="CommentReference"/>
        </w:rPr>
        <w:annotationRef/>
      </w:r>
      <w:r>
        <w:t>Please note NPRR1188 and NPRR1246 also propose revisions to this section.</w:t>
      </w:r>
    </w:p>
  </w:comment>
  <w:comment w:id="16" w:author="ERCOT Market Rules" w:date="2024-08-09T12:08:00Z" w:initials="JT">
    <w:p w14:paraId="7A09935C" w14:textId="77777777" w:rsidR="00B4148C" w:rsidRDefault="00B4148C" w:rsidP="00B4148C">
      <w:pPr>
        <w:pStyle w:val="CommentText"/>
      </w:pPr>
      <w:r>
        <w:rPr>
          <w:rStyle w:val="CommentReference"/>
        </w:rPr>
        <w:annotationRef/>
      </w:r>
      <w:r>
        <w:t>Please note NPRRs 1188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BDB63D" w15:done="0"/>
  <w15:commentEx w15:paraId="7A0993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084FB" w16cex:dateUtc="2024-08-09T17:07:00Z"/>
  <w16cex:commentExtensible w16cex:durableId="2A608544" w16cex:dateUtc="2024-08-09T1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BDB63D" w16cid:durableId="2A6084FB"/>
  <w16cid:commentId w16cid:paraId="7A09935C" w16cid:durableId="2A6085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463436D" w:rsidR="00D176CF" w:rsidRDefault="0063335E">
    <w:pPr>
      <w:pStyle w:val="Footer"/>
      <w:tabs>
        <w:tab w:val="clear" w:pos="4320"/>
        <w:tab w:val="clear" w:pos="8640"/>
        <w:tab w:val="right" w:pos="9360"/>
      </w:tabs>
      <w:rPr>
        <w:rFonts w:ascii="Arial" w:hAnsi="Arial" w:cs="Arial"/>
        <w:sz w:val="18"/>
      </w:rPr>
    </w:pPr>
    <w:r>
      <w:rPr>
        <w:rFonts w:ascii="Arial" w:hAnsi="Arial" w:cs="Arial"/>
        <w:sz w:val="18"/>
      </w:rPr>
      <w:t>1244</w:t>
    </w:r>
    <w:r w:rsidR="00D176CF">
      <w:rPr>
        <w:rFonts w:ascii="Arial" w:hAnsi="Arial" w:cs="Arial"/>
        <w:sz w:val="18"/>
      </w:rPr>
      <w:t>NPRR</w:t>
    </w:r>
    <w:r w:rsidR="00EF7CD8">
      <w:rPr>
        <w:rFonts w:ascii="Arial" w:hAnsi="Arial" w:cs="Arial"/>
        <w:sz w:val="18"/>
      </w:rPr>
      <w:t>-</w:t>
    </w:r>
    <w:r w:rsidR="00A16CE8">
      <w:rPr>
        <w:rFonts w:ascii="Arial" w:hAnsi="Arial" w:cs="Arial"/>
        <w:sz w:val="18"/>
      </w:rPr>
      <w:t xml:space="preserve">09 TAC </w:t>
    </w:r>
    <w:r w:rsidR="00B4148C">
      <w:rPr>
        <w:rFonts w:ascii="Arial" w:hAnsi="Arial" w:cs="Arial"/>
        <w:sz w:val="18"/>
      </w:rPr>
      <w:t>Report</w:t>
    </w:r>
    <w:r w:rsidR="00D176CF">
      <w:rPr>
        <w:rFonts w:ascii="Arial" w:hAnsi="Arial" w:cs="Arial"/>
        <w:sz w:val="18"/>
      </w:rPr>
      <w:t xml:space="preserve"> </w:t>
    </w:r>
    <w:r w:rsidR="00A16CE8">
      <w:rPr>
        <w:rFonts w:ascii="Arial" w:hAnsi="Arial" w:cs="Arial"/>
        <w:sz w:val="18"/>
      </w:rPr>
      <w:t>091924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F3B323" w:rsidR="00D176CF" w:rsidRDefault="00A16CE8" w:rsidP="006E4597">
    <w:pPr>
      <w:pStyle w:val="Header"/>
      <w:jc w:val="center"/>
      <w:rPr>
        <w:sz w:val="32"/>
      </w:rPr>
    </w:pPr>
    <w:r>
      <w:rPr>
        <w:sz w:val="32"/>
      </w:rPr>
      <w:t xml:space="preserve">TAC </w:t>
    </w:r>
    <w:r w:rsidR="00B4148C">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694027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D0"/>
    <w:rsid w:val="0000567C"/>
    <w:rsid w:val="00006711"/>
    <w:rsid w:val="000327A9"/>
    <w:rsid w:val="000460EA"/>
    <w:rsid w:val="00052DA7"/>
    <w:rsid w:val="00060A5A"/>
    <w:rsid w:val="00064B44"/>
    <w:rsid w:val="00066C56"/>
    <w:rsid w:val="0006745B"/>
    <w:rsid w:val="00067FE2"/>
    <w:rsid w:val="0007682E"/>
    <w:rsid w:val="00077EFC"/>
    <w:rsid w:val="000877D6"/>
    <w:rsid w:val="000A4008"/>
    <w:rsid w:val="000B6359"/>
    <w:rsid w:val="000C7B28"/>
    <w:rsid w:val="000D0D3B"/>
    <w:rsid w:val="000D1AEB"/>
    <w:rsid w:val="000D3E64"/>
    <w:rsid w:val="000D50D8"/>
    <w:rsid w:val="000D793F"/>
    <w:rsid w:val="000F13C5"/>
    <w:rsid w:val="000F642A"/>
    <w:rsid w:val="00105A36"/>
    <w:rsid w:val="00111820"/>
    <w:rsid w:val="001313B4"/>
    <w:rsid w:val="0014546D"/>
    <w:rsid w:val="001500D9"/>
    <w:rsid w:val="00156DB7"/>
    <w:rsid w:val="00157228"/>
    <w:rsid w:val="00160C3C"/>
    <w:rsid w:val="00176375"/>
    <w:rsid w:val="0017783C"/>
    <w:rsid w:val="0019314C"/>
    <w:rsid w:val="001A5FE7"/>
    <w:rsid w:val="001A7C60"/>
    <w:rsid w:val="001D0A94"/>
    <w:rsid w:val="001F38F0"/>
    <w:rsid w:val="00200861"/>
    <w:rsid w:val="00201AB5"/>
    <w:rsid w:val="0020797D"/>
    <w:rsid w:val="00221E14"/>
    <w:rsid w:val="002261F4"/>
    <w:rsid w:val="00237430"/>
    <w:rsid w:val="00237535"/>
    <w:rsid w:val="00240698"/>
    <w:rsid w:val="00244CE9"/>
    <w:rsid w:val="0026307D"/>
    <w:rsid w:val="00264F1E"/>
    <w:rsid w:val="00276A99"/>
    <w:rsid w:val="002821B8"/>
    <w:rsid w:val="00286AD9"/>
    <w:rsid w:val="00291C2A"/>
    <w:rsid w:val="002966F3"/>
    <w:rsid w:val="002B33E9"/>
    <w:rsid w:val="002B5C0E"/>
    <w:rsid w:val="002B69F3"/>
    <w:rsid w:val="002B763A"/>
    <w:rsid w:val="002C1C55"/>
    <w:rsid w:val="002D382A"/>
    <w:rsid w:val="002D50C5"/>
    <w:rsid w:val="002D5E55"/>
    <w:rsid w:val="002F1EDD"/>
    <w:rsid w:val="003013F2"/>
    <w:rsid w:val="0030232A"/>
    <w:rsid w:val="0030694A"/>
    <w:rsid w:val="003069F4"/>
    <w:rsid w:val="003140F1"/>
    <w:rsid w:val="00337259"/>
    <w:rsid w:val="00354D26"/>
    <w:rsid w:val="00360920"/>
    <w:rsid w:val="003803E6"/>
    <w:rsid w:val="00384709"/>
    <w:rsid w:val="00386C35"/>
    <w:rsid w:val="003877D4"/>
    <w:rsid w:val="003A22DB"/>
    <w:rsid w:val="003A3D77"/>
    <w:rsid w:val="003A4334"/>
    <w:rsid w:val="003B5AED"/>
    <w:rsid w:val="003B77BA"/>
    <w:rsid w:val="003C33CA"/>
    <w:rsid w:val="003C6B7B"/>
    <w:rsid w:val="003E1DFB"/>
    <w:rsid w:val="003E6125"/>
    <w:rsid w:val="004135BD"/>
    <w:rsid w:val="00427E8F"/>
    <w:rsid w:val="004302A4"/>
    <w:rsid w:val="004463BA"/>
    <w:rsid w:val="00451297"/>
    <w:rsid w:val="004822D4"/>
    <w:rsid w:val="004855B4"/>
    <w:rsid w:val="0049290B"/>
    <w:rsid w:val="004A4451"/>
    <w:rsid w:val="004B1C61"/>
    <w:rsid w:val="004D3958"/>
    <w:rsid w:val="004D6583"/>
    <w:rsid w:val="004E4D58"/>
    <w:rsid w:val="005008DF"/>
    <w:rsid w:val="005045D0"/>
    <w:rsid w:val="005230D7"/>
    <w:rsid w:val="00534C6C"/>
    <w:rsid w:val="00555554"/>
    <w:rsid w:val="005841C0"/>
    <w:rsid w:val="0059260F"/>
    <w:rsid w:val="005A38B4"/>
    <w:rsid w:val="005B0D53"/>
    <w:rsid w:val="005E5074"/>
    <w:rsid w:val="00612E4F"/>
    <w:rsid w:val="00613501"/>
    <w:rsid w:val="00615D5E"/>
    <w:rsid w:val="00622E99"/>
    <w:rsid w:val="00624BA4"/>
    <w:rsid w:val="00625E5D"/>
    <w:rsid w:val="0063335E"/>
    <w:rsid w:val="00643C0D"/>
    <w:rsid w:val="0065030E"/>
    <w:rsid w:val="00652254"/>
    <w:rsid w:val="00653A00"/>
    <w:rsid w:val="0065543B"/>
    <w:rsid w:val="00657C61"/>
    <w:rsid w:val="00663660"/>
    <w:rsid w:val="0066370F"/>
    <w:rsid w:val="00674B24"/>
    <w:rsid w:val="00683F5E"/>
    <w:rsid w:val="006A0784"/>
    <w:rsid w:val="006A697B"/>
    <w:rsid w:val="006B4DDE"/>
    <w:rsid w:val="006E3638"/>
    <w:rsid w:val="006E4597"/>
    <w:rsid w:val="006E6395"/>
    <w:rsid w:val="00704A52"/>
    <w:rsid w:val="00743968"/>
    <w:rsid w:val="0074537D"/>
    <w:rsid w:val="0076556C"/>
    <w:rsid w:val="0078013E"/>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08D1"/>
    <w:rsid w:val="0082746C"/>
    <w:rsid w:val="00841E48"/>
    <w:rsid w:val="00845778"/>
    <w:rsid w:val="00850A0D"/>
    <w:rsid w:val="00861F90"/>
    <w:rsid w:val="0088292E"/>
    <w:rsid w:val="00887E28"/>
    <w:rsid w:val="00891F92"/>
    <w:rsid w:val="00894B5A"/>
    <w:rsid w:val="00895BC1"/>
    <w:rsid w:val="008B4B0C"/>
    <w:rsid w:val="008C272A"/>
    <w:rsid w:val="008D5C3A"/>
    <w:rsid w:val="008E2870"/>
    <w:rsid w:val="008E6DA2"/>
    <w:rsid w:val="008F6DD5"/>
    <w:rsid w:val="00907B1E"/>
    <w:rsid w:val="0091674F"/>
    <w:rsid w:val="00943AFD"/>
    <w:rsid w:val="009523C1"/>
    <w:rsid w:val="00963A51"/>
    <w:rsid w:val="00964A46"/>
    <w:rsid w:val="0096518B"/>
    <w:rsid w:val="0097205B"/>
    <w:rsid w:val="00983B6E"/>
    <w:rsid w:val="009936F8"/>
    <w:rsid w:val="009A2F0A"/>
    <w:rsid w:val="009A3772"/>
    <w:rsid w:val="009B4D9D"/>
    <w:rsid w:val="009C3738"/>
    <w:rsid w:val="009D17F0"/>
    <w:rsid w:val="009D7C3A"/>
    <w:rsid w:val="00A019C6"/>
    <w:rsid w:val="00A16CE8"/>
    <w:rsid w:val="00A240CF"/>
    <w:rsid w:val="00A3057F"/>
    <w:rsid w:val="00A321DE"/>
    <w:rsid w:val="00A34C9E"/>
    <w:rsid w:val="00A42796"/>
    <w:rsid w:val="00A5311D"/>
    <w:rsid w:val="00A76996"/>
    <w:rsid w:val="00A84E0C"/>
    <w:rsid w:val="00A929E4"/>
    <w:rsid w:val="00A95DA0"/>
    <w:rsid w:val="00AA59F5"/>
    <w:rsid w:val="00AB46E7"/>
    <w:rsid w:val="00AD3B58"/>
    <w:rsid w:val="00AF56C6"/>
    <w:rsid w:val="00AF7CB2"/>
    <w:rsid w:val="00B032E8"/>
    <w:rsid w:val="00B10F02"/>
    <w:rsid w:val="00B1654E"/>
    <w:rsid w:val="00B4148C"/>
    <w:rsid w:val="00B5334A"/>
    <w:rsid w:val="00B57F96"/>
    <w:rsid w:val="00B67892"/>
    <w:rsid w:val="00B920CD"/>
    <w:rsid w:val="00BA4D33"/>
    <w:rsid w:val="00BA5A09"/>
    <w:rsid w:val="00BC2D06"/>
    <w:rsid w:val="00BF5D8D"/>
    <w:rsid w:val="00C52F1F"/>
    <w:rsid w:val="00C56E7D"/>
    <w:rsid w:val="00C66507"/>
    <w:rsid w:val="00C744EB"/>
    <w:rsid w:val="00C90702"/>
    <w:rsid w:val="00C917FF"/>
    <w:rsid w:val="00C93083"/>
    <w:rsid w:val="00C954A5"/>
    <w:rsid w:val="00C96CFE"/>
    <w:rsid w:val="00C9766A"/>
    <w:rsid w:val="00CA53BE"/>
    <w:rsid w:val="00CA5475"/>
    <w:rsid w:val="00CB5AD4"/>
    <w:rsid w:val="00CC4F39"/>
    <w:rsid w:val="00CD0AFF"/>
    <w:rsid w:val="00CD4EC7"/>
    <w:rsid w:val="00CD544C"/>
    <w:rsid w:val="00CF4256"/>
    <w:rsid w:val="00D04FE8"/>
    <w:rsid w:val="00D069F6"/>
    <w:rsid w:val="00D176CF"/>
    <w:rsid w:val="00D17AD5"/>
    <w:rsid w:val="00D2526F"/>
    <w:rsid w:val="00D271E3"/>
    <w:rsid w:val="00D37F53"/>
    <w:rsid w:val="00D42ECE"/>
    <w:rsid w:val="00D47A80"/>
    <w:rsid w:val="00D74E2E"/>
    <w:rsid w:val="00D85807"/>
    <w:rsid w:val="00D87349"/>
    <w:rsid w:val="00D91EE9"/>
    <w:rsid w:val="00D9553A"/>
    <w:rsid w:val="00D9627A"/>
    <w:rsid w:val="00D97220"/>
    <w:rsid w:val="00DB074B"/>
    <w:rsid w:val="00E14D47"/>
    <w:rsid w:val="00E1641C"/>
    <w:rsid w:val="00E26708"/>
    <w:rsid w:val="00E34958"/>
    <w:rsid w:val="00E37AB0"/>
    <w:rsid w:val="00E71C39"/>
    <w:rsid w:val="00E9684B"/>
    <w:rsid w:val="00EA56E6"/>
    <w:rsid w:val="00EA694D"/>
    <w:rsid w:val="00EC335F"/>
    <w:rsid w:val="00EC48FB"/>
    <w:rsid w:val="00ED3965"/>
    <w:rsid w:val="00EE1178"/>
    <w:rsid w:val="00EF232A"/>
    <w:rsid w:val="00EF7CD8"/>
    <w:rsid w:val="00F05A69"/>
    <w:rsid w:val="00F31F73"/>
    <w:rsid w:val="00F43FFD"/>
    <w:rsid w:val="00F44236"/>
    <w:rsid w:val="00F52517"/>
    <w:rsid w:val="00F75F6B"/>
    <w:rsid w:val="00F76895"/>
    <w:rsid w:val="00FA318D"/>
    <w:rsid w:val="00FA57B2"/>
    <w:rsid w:val="00FA715F"/>
    <w:rsid w:val="00FB509B"/>
    <w:rsid w:val="00FC3D4B"/>
    <w:rsid w:val="00FC6312"/>
    <w:rsid w:val="00FC66B0"/>
    <w:rsid w:val="00FD716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styleId="Strong">
    <w:name w:val="Strong"/>
    <w:uiPriority w:val="22"/>
    <w:qFormat/>
    <w:rsid w:val="002261F4"/>
    <w:rPr>
      <w:b/>
      <w:bCs/>
    </w:rPr>
  </w:style>
  <w:style w:type="character" w:customStyle="1" w:styleId="HeaderChar">
    <w:name w:val="Header Char"/>
    <w:link w:val="Header"/>
    <w:rsid w:val="008C272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oleObject" Target="embeddings/oleObject4.bin"/><Relationship Id="rId21" Type="http://schemas.openxmlformats.org/officeDocument/2006/relationships/control" Target="activeX/activeX7.xml"/><Relationship Id="rId34" Type="http://schemas.microsoft.com/office/2018/08/relationships/commentsExtensible" Target="commentsExtensible.xm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jgant@prioritypow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oleObject" Target="embeddings/oleObject2.bin"/><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oleObject" Target="embeddings/oleObject1.bin"/><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image" Target="media/image7.wmf"/><Relationship Id="rId43" Type="http://schemas.openxmlformats.org/officeDocument/2006/relationships/footer" Target="footer3.xml"/><Relationship Id="rId8" Type="http://schemas.openxmlformats.org/officeDocument/2006/relationships/hyperlink" Target="https://www.ercot.com/mktrules/issues/NPRR1244"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oleObject" Target="embeddings/oleObject3.bin"/><Relationship Id="rId46" Type="http://schemas.openxmlformats.org/officeDocument/2006/relationships/theme" Target="theme/theme1.xml"/><Relationship Id="rId20" Type="http://schemas.openxmlformats.org/officeDocument/2006/relationships/image" Target="media/image3.wmf"/><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4779</Words>
  <Characters>27979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32693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2024-09-24T23:44:00Z</dcterms:created>
  <dcterms:modified xsi:type="dcterms:W3CDTF">2024-09-24T23:45:00Z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